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588A6B8D" w14:textId="77777777" w:rsidTr="00130E25">
        <w:trPr>
          <w:trHeight w:hRule="exact" w:val="2948"/>
        </w:trPr>
        <w:tc>
          <w:tcPr>
            <w:tcW w:w="11283" w:type="dxa"/>
            <w:shd w:val="clear" w:color="auto" w:fill="83D0F5"/>
            <w:vAlign w:val="center"/>
          </w:tcPr>
          <w:p w14:paraId="04194576" w14:textId="77777777" w:rsidR="00974E99" w:rsidRPr="00974E99" w:rsidRDefault="00974E99" w:rsidP="00564664">
            <w:pPr>
              <w:pStyle w:val="Documenttype"/>
            </w:pPr>
            <w:bookmarkStart w:id="0" w:name="_GoBack"/>
            <w:bookmarkEnd w:id="0"/>
            <w:r w:rsidRPr="00974E99">
              <w:t xml:space="preserve">IALA </w:t>
            </w:r>
            <w:r w:rsidR="00F905E1">
              <w:t>R</w:t>
            </w:r>
            <w:r w:rsidR="00456EE9">
              <w:t>ECOMMENDATI</w:t>
            </w:r>
            <w:r w:rsidR="00F905E1">
              <w:t>ON</w:t>
            </w:r>
          </w:p>
        </w:tc>
      </w:tr>
    </w:tbl>
    <w:p w14:paraId="514CD617" w14:textId="77777777" w:rsidR="008972C3" w:rsidRDefault="008972C3" w:rsidP="003274DB"/>
    <w:p w14:paraId="0BBE1058" w14:textId="77777777" w:rsidR="00D74AE1" w:rsidRDefault="00D74AE1" w:rsidP="003274DB"/>
    <w:p w14:paraId="1585A73C" w14:textId="77777777" w:rsidR="00111E0A" w:rsidRDefault="002832F9" w:rsidP="00111E0A">
      <w:pPr>
        <w:pStyle w:val="Documentnumber"/>
      </w:pPr>
      <w:r>
        <w:t>O-130</w:t>
      </w:r>
    </w:p>
    <w:p w14:paraId="436D632B" w14:textId="77777777" w:rsidR="00111E0A" w:rsidRDefault="00111E0A" w:rsidP="003274DB"/>
    <w:p w14:paraId="56822F34" w14:textId="77777777" w:rsidR="00776004" w:rsidRPr="00F157E2" w:rsidRDefault="002832F9" w:rsidP="00564664">
      <w:pPr>
        <w:pStyle w:val="Documentname"/>
      </w:pPr>
      <w:r>
        <w:t>Categorisation and Avalability Objectives for Short Range Aids to Navigation</w:t>
      </w:r>
    </w:p>
    <w:p w14:paraId="5B59BBC6" w14:textId="77777777" w:rsidR="00D74AE1" w:rsidRDefault="00D74AE1" w:rsidP="00D74AE1"/>
    <w:p w14:paraId="1C858BA0" w14:textId="77777777" w:rsidR="006A48A6" w:rsidRDefault="006A48A6" w:rsidP="00D74AE1"/>
    <w:p w14:paraId="4A4A33CB" w14:textId="77777777" w:rsidR="005378B8" w:rsidRDefault="005378B8" w:rsidP="00D74AE1"/>
    <w:p w14:paraId="1BB1D534" w14:textId="77777777" w:rsidR="005378B8" w:rsidRDefault="005378B8" w:rsidP="00D74AE1"/>
    <w:p w14:paraId="104CF94B" w14:textId="77777777" w:rsidR="005378B8" w:rsidRDefault="005378B8" w:rsidP="00D74AE1"/>
    <w:p w14:paraId="74047E12" w14:textId="77777777" w:rsidR="002832F9" w:rsidRDefault="002832F9" w:rsidP="00D74AE1"/>
    <w:p w14:paraId="6B6571D8" w14:textId="77777777" w:rsidR="005378B8" w:rsidRDefault="005378B8" w:rsidP="00D74AE1"/>
    <w:p w14:paraId="2DCD6EAB" w14:textId="77777777" w:rsidR="005378B8" w:rsidRDefault="005378B8" w:rsidP="00D74AE1"/>
    <w:p w14:paraId="3D1B720F" w14:textId="77777777" w:rsidR="005378B8" w:rsidRDefault="005378B8" w:rsidP="00D74AE1"/>
    <w:p w14:paraId="60F37E6B" w14:textId="77777777" w:rsidR="005378B8" w:rsidRDefault="005378B8" w:rsidP="00D74AE1"/>
    <w:p w14:paraId="7845A7F5" w14:textId="77777777" w:rsidR="005378B8" w:rsidRDefault="005378B8" w:rsidP="00D74AE1"/>
    <w:p w14:paraId="23496116" w14:textId="77777777" w:rsidR="005378B8" w:rsidRDefault="005378B8" w:rsidP="00D74AE1"/>
    <w:p w14:paraId="511E3EDD" w14:textId="77777777" w:rsidR="005378B8" w:rsidRDefault="005378B8" w:rsidP="00D74AE1"/>
    <w:p w14:paraId="105E9521" w14:textId="77777777" w:rsidR="005378B8" w:rsidRDefault="005378B8" w:rsidP="00D74AE1"/>
    <w:p w14:paraId="178BDB99" w14:textId="77777777" w:rsidR="005378B8" w:rsidRDefault="005378B8" w:rsidP="00D74AE1"/>
    <w:p w14:paraId="6B74306E" w14:textId="77777777" w:rsidR="005378B8" w:rsidRDefault="005378B8" w:rsidP="00D74AE1"/>
    <w:p w14:paraId="6372E079" w14:textId="77777777" w:rsidR="005378B8" w:rsidRDefault="005378B8" w:rsidP="00D74AE1"/>
    <w:p w14:paraId="491A6D2E" w14:textId="77777777" w:rsidR="005378B8" w:rsidRDefault="005378B8" w:rsidP="00D74AE1"/>
    <w:p w14:paraId="15DB54C8" w14:textId="77777777" w:rsidR="005378B8" w:rsidRDefault="005378B8" w:rsidP="00D74AE1"/>
    <w:p w14:paraId="1A5032AF" w14:textId="77777777" w:rsidR="005378B8" w:rsidRDefault="005378B8" w:rsidP="00D74AE1"/>
    <w:p w14:paraId="11B515A1" w14:textId="77777777" w:rsidR="005378B8" w:rsidRDefault="00130E25" w:rsidP="005378B8">
      <w:pPr>
        <w:pStyle w:val="Editionnumber"/>
      </w:pPr>
      <w:r>
        <w:t xml:space="preserve">Edition </w:t>
      </w:r>
      <w:r w:rsidR="002832F9">
        <w:t>3</w:t>
      </w:r>
      <w:r>
        <w:t>.</w:t>
      </w:r>
      <w:r w:rsidR="002832F9">
        <w:t>0</w:t>
      </w:r>
    </w:p>
    <w:p w14:paraId="6B0B81D9" w14:textId="77777777" w:rsidR="006A48A6" w:rsidRDefault="002832F9" w:rsidP="005378B8">
      <w:pPr>
        <w:pStyle w:val="Documentdate"/>
      </w:pPr>
      <w:r>
        <w:t>April 201</w:t>
      </w:r>
      <w:r w:rsidR="00EB1A2F">
        <w:t>6</w:t>
      </w:r>
    </w:p>
    <w:p w14:paraId="33816329" w14:textId="77777777" w:rsidR="00BC27F6" w:rsidRDefault="00BC27F6" w:rsidP="00D74AE1">
      <w:pPr>
        <w:sectPr w:rsidR="00BC27F6"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14:paraId="05C5E328" w14:textId="77777777" w:rsidR="00914E26" w:rsidRPr="00460028" w:rsidRDefault="00914E26" w:rsidP="00914E26">
      <w:pPr>
        <w:pStyle w:val="BodyText"/>
      </w:pPr>
      <w:r w:rsidRPr="00460028">
        <w:lastRenderedPageBreak/>
        <w:t>Revisions to th</w:t>
      </w:r>
      <w:r>
        <w:t>is</w:t>
      </w:r>
      <w:r w:rsidR="00130E25">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67FEDAC" w14:textId="77777777" w:rsidTr="005E4659">
        <w:tc>
          <w:tcPr>
            <w:tcW w:w="1908" w:type="dxa"/>
          </w:tcPr>
          <w:p w14:paraId="13A81F0B" w14:textId="77777777" w:rsidR="00914E26" w:rsidRPr="00460028" w:rsidRDefault="00914E26" w:rsidP="00914E26">
            <w:pPr>
              <w:pStyle w:val="Tabletexttitle"/>
            </w:pPr>
            <w:r w:rsidRPr="00460028">
              <w:t>Date</w:t>
            </w:r>
          </w:p>
        </w:tc>
        <w:tc>
          <w:tcPr>
            <w:tcW w:w="3576" w:type="dxa"/>
          </w:tcPr>
          <w:p w14:paraId="33BBB49A" w14:textId="77777777" w:rsidR="00914E26" w:rsidRPr="00460028" w:rsidRDefault="00914E26" w:rsidP="00914E26">
            <w:pPr>
              <w:pStyle w:val="Tabletexttitle"/>
            </w:pPr>
            <w:r w:rsidRPr="00460028">
              <w:t>Page / Section Revised</w:t>
            </w:r>
          </w:p>
        </w:tc>
        <w:tc>
          <w:tcPr>
            <w:tcW w:w="5001" w:type="dxa"/>
          </w:tcPr>
          <w:p w14:paraId="430C35FC" w14:textId="77777777" w:rsidR="00914E26" w:rsidRPr="00460028" w:rsidRDefault="00914E26" w:rsidP="005E4659">
            <w:pPr>
              <w:pStyle w:val="Tabletexttitle"/>
              <w:ind w:right="112"/>
            </w:pPr>
            <w:r w:rsidRPr="00460028">
              <w:t>Requirement for Revision</w:t>
            </w:r>
          </w:p>
        </w:tc>
      </w:tr>
      <w:tr w:rsidR="005E4659" w:rsidRPr="00460028" w14:paraId="2F3E51CC" w14:textId="77777777" w:rsidTr="005E4659">
        <w:trPr>
          <w:trHeight w:val="851"/>
        </w:trPr>
        <w:tc>
          <w:tcPr>
            <w:tcW w:w="1908" w:type="dxa"/>
            <w:vAlign w:val="center"/>
          </w:tcPr>
          <w:p w14:paraId="34CDB341" w14:textId="77777777" w:rsidR="00914E26" w:rsidRPr="00C27E08" w:rsidRDefault="002832F9" w:rsidP="00914E26">
            <w:pPr>
              <w:pStyle w:val="Tabletext"/>
            </w:pPr>
            <w:r>
              <w:t>April 2011</w:t>
            </w:r>
          </w:p>
        </w:tc>
        <w:tc>
          <w:tcPr>
            <w:tcW w:w="3576" w:type="dxa"/>
            <w:vAlign w:val="center"/>
          </w:tcPr>
          <w:p w14:paraId="5262A14C" w14:textId="77777777" w:rsidR="00914E26" w:rsidRPr="00C27E08" w:rsidRDefault="002832F9" w:rsidP="00914E26">
            <w:pPr>
              <w:pStyle w:val="Tabletext"/>
            </w:pPr>
            <w:r>
              <w:t>References updated</w:t>
            </w:r>
          </w:p>
        </w:tc>
        <w:tc>
          <w:tcPr>
            <w:tcW w:w="5001" w:type="dxa"/>
            <w:vAlign w:val="center"/>
          </w:tcPr>
          <w:p w14:paraId="2CD2D4E6" w14:textId="77777777" w:rsidR="00914E26" w:rsidRPr="00460028" w:rsidRDefault="002832F9" w:rsidP="00914E26">
            <w:pPr>
              <w:pStyle w:val="Tabletext"/>
            </w:pPr>
            <w:r>
              <w:t>Periodic review</w:t>
            </w:r>
          </w:p>
        </w:tc>
      </w:tr>
      <w:tr w:rsidR="00D00FB5" w:rsidRPr="00460028" w14:paraId="5F8B4771" w14:textId="77777777" w:rsidTr="005E4659">
        <w:trPr>
          <w:trHeight w:val="851"/>
        </w:trPr>
        <w:tc>
          <w:tcPr>
            <w:tcW w:w="1908" w:type="dxa"/>
            <w:vAlign w:val="center"/>
          </w:tcPr>
          <w:p w14:paraId="04D4DB93" w14:textId="77777777" w:rsidR="00D00FB5" w:rsidRPr="00460028" w:rsidRDefault="00D00FB5" w:rsidP="00D00FB5">
            <w:pPr>
              <w:pStyle w:val="Tabletext"/>
            </w:pPr>
            <w:r>
              <w:t>April 2016</w:t>
            </w:r>
          </w:p>
        </w:tc>
        <w:tc>
          <w:tcPr>
            <w:tcW w:w="3576" w:type="dxa"/>
            <w:vAlign w:val="center"/>
          </w:tcPr>
          <w:p w14:paraId="74F84F6B" w14:textId="77777777" w:rsidR="00D00FB5" w:rsidRPr="00460028" w:rsidRDefault="00D00FB5" w:rsidP="00D00FB5">
            <w:pPr>
              <w:pStyle w:val="Tabletext"/>
            </w:pPr>
            <w:r>
              <w:t>Entire document</w:t>
            </w:r>
          </w:p>
        </w:tc>
        <w:tc>
          <w:tcPr>
            <w:tcW w:w="5001" w:type="dxa"/>
            <w:vAlign w:val="center"/>
          </w:tcPr>
          <w:p w14:paraId="750BC4D6" w14:textId="77777777" w:rsidR="00D00FB5" w:rsidRPr="00460028" w:rsidRDefault="00D00FB5" w:rsidP="00D00FB5">
            <w:pPr>
              <w:pStyle w:val="Tabletext"/>
            </w:pPr>
            <w:r>
              <w:t>Reformatted and restructured according to new IALA document structure and template</w:t>
            </w:r>
          </w:p>
        </w:tc>
      </w:tr>
      <w:tr w:rsidR="005E4659" w:rsidRPr="00460028" w14:paraId="194FAA98" w14:textId="77777777" w:rsidTr="005E4659">
        <w:trPr>
          <w:trHeight w:val="851"/>
        </w:trPr>
        <w:tc>
          <w:tcPr>
            <w:tcW w:w="1908" w:type="dxa"/>
            <w:vAlign w:val="center"/>
          </w:tcPr>
          <w:p w14:paraId="7D40A412" w14:textId="77777777" w:rsidR="00914E26" w:rsidRPr="00460028" w:rsidRDefault="00D00FB5" w:rsidP="00914E26">
            <w:pPr>
              <w:pStyle w:val="Tabletext"/>
            </w:pPr>
            <w:r>
              <w:t>April 2016</w:t>
            </w:r>
          </w:p>
        </w:tc>
        <w:tc>
          <w:tcPr>
            <w:tcW w:w="3576" w:type="dxa"/>
            <w:vAlign w:val="center"/>
          </w:tcPr>
          <w:p w14:paraId="33E34791" w14:textId="77777777" w:rsidR="00914E26" w:rsidRPr="00460028" w:rsidRDefault="00D00FB5" w:rsidP="00914E26">
            <w:pPr>
              <w:pStyle w:val="Tabletext"/>
            </w:pPr>
            <w:r>
              <w:t>Section 4 moved to guideline 1004 Service Levels</w:t>
            </w:r>
          </w:p>
        </w:tc>
        <w:tc>
          <w:tcPr>
            <w:tcW w:w="5001" w:type="dxa"/>
            <w:vAlign w:val="center"/>
          </w:tcPr>
          <w:p w14:paraId="313D576C" w14:textId="77777777" w:rsidR="00914E26" w:rsidRPr="00460028" w:rsidRDefault="00D00FB5" w:rsidP="00914E26">
            <w:pPr>
              <w:pStyle w:val="Tabletext"/>
            </w:pPr>
            <w:r>
              <w:t>Restructuring according to new IALA document structure</w:t>
            </w:r>
          </w:p>
        </w:tc>
      </w:tr>
      <w:tr w:rsidR="005E4659" w:rsidRPr="00460028" w14:paraId="69E6184F" w14:textId="77777777" w:rsidTr="005E4659">
        <w:trPr>
          <w:trHeight w:val="851"/>
        </w:trPr>
        <w:tc>
          <w:tcPr>
            <w:tcW w:w="1908" w:type="dxa"/>
            <w:vAlign w:val="center"/>
          </w:tcPr>
          <w:p w14:paraId="20505353" w14:textId="77777777" w:rsidR="00914E26" w:rsidRPr="00460028" w:rsidRDefault="00914E26" w:rsidP="00914E26">
            <w:pPr>
              <w:pStyle w:val="Tabletext"/>
            </w:pPr>
          </w:p>
        </w:tc>
        <w:tc>
          <w:tcPr>
            <w:tcW w:w="3576" w:type="dxa"/>
            <w:vAlign w:val="center"/>
          </w:tcPr>
          <w:p w14:paraId="44996348" w14:textId="77777777" w:rsidR="00914E26" w:rsidRPr="00460028" w:rsidRDefault="00914E26" w:rsidP="00914E26">
            <w:pPr>
              <w:pStyle w:val="Tabletext"/>
            </w:pPr>
          </w:p>
        </w:tc>
        <w:tc>
          <w:tcPr>
            <w:tcW w:w="5001" w:type="dxa"/>
            <w:vAlign w:val="center"/>
          </w:tcPr>
          <w:p w14:paraId="4B82899D" w14:textId="77777777" w:rsidR="00914E26" w:rsidRPr="00460028" w:rsidRDefault="00914E26" w:rsidP="00914E26">
            <w:pPr>
              <w:pStyle w:val="Tabletext"/>
            </w:pPr>
          </w:p>
        </w:tc>
      </w:tr>
      <w:tr w:rsidR="005E4659" w:rsidRPr="00460028" w14:paraId="2ABE14C9" w14:textId="77777777" w:rsidTr="005E4659">
        <w:trPr>
          <w:trHeight w:val="851"/>
        </w:trPr>
        <w:tc>
          <w:tcPr>
            <w:tcW w:w="1908" w:type="dxa"/>
            <w:vAlign w:val="center"/>
          </w:tcPr>
          <w:p w14:paraId="3B3F8B75" w14:textId="77777777" w:rsidR="00914E26" w:rsidRPr="00460028" w:rsidRDefault="00914E26" w:rsidP="00914E26">
            <w:pPr>
              <w:pStyle w:val="Tabletext"/>
            </w:pPr>
          </w:p>
        </w:tc>
        <w:tc>
          <w:tcPr>
            <w:tcW w:w="3576" w:type="dxa"/>
            <w:vAlign w:val="center"/>
          </w:tcPr>
          <w:p w14:paraId="0FD5CB8B" w14:textId="77777777" w:rsidR="00914E26" w:rsidRPr="00460028" w:rsidRDefault="00914E26" w:rsidP="00914E26">
            <w:pPr>
              <w:pStyle w:val="Tabletext"/>
            </w:pPr>
          </w:p>
        </w:tc>
        <w:tc>
          <w:tcPr>
            <w:tcW w:w="5001" w:type="dxa"/>
            <w:vAlign w:val="center"/>
          </w:tcPr>
          <w:p w14:paraId="17EE4447" w14:textId="77777777" w:rsidR="00914E26" w:rsidRPr="00460028" w:rsidRDefault="00914E26" w:rsidP="00914E26">
            <w:pPr>
              <w:pStyle w:val="Tabletext"/>
            </w:pPr>
          </w:p>
        </w:tc>
      </w:tr>
      <w:tr w:rsidR="005E4659" w:rsidRPr="00460028" w14:paraId="48EF1CE4" w14:textId="77777777" w:rsidTr="005E4659">
        <w:trPr>
          <w:trHeight w:val="851"/>
        </w:trPr>
        <w:tc>
          <w:tcPr>
            <w:tcW w:w="1908" w:type="dxa"/>
            <w:vAlign w:val="center"/>
          </w:tcPr>
          <w:p w14:paraId="59303750" w14:textId="77777777" w:rsidR="00914E26" w:rsidRPr="00460028" w:rsidRDefault="00914E26" w:rsidP="00914E26">
            <w:pPr>
              <w:pStyle w:val="Tabletext"/>
            </w:pPr>
          </w:p>
        </w:tc>
        <w:tc>
          <w:tcPr>
            <w:tcW w:w="3576" w:type="dxa"/>
            <w:vAlign w:val="center"/>
          </w:tcPr>
          <w:p w14:paraId="29C6DF2A" w14:textId="77777777" w:rsidR="00914E26" w:rsidRPr="00460028" w:rsidRDefault="00914E26" w:rsidP="00914E26">
            <w:pPr>
              <w:pStyle w:val="Tabletext"/>
            </w:pPr>
          </w:p>
        </w:tc>
        <w:tc>
          <w:tcPr>
            <w:tcW w:w="5001" w:type="dxa"/>
            <w:vAlign w:val="center"/>
          </w:tcPr>
          <w:p w14:paraId="4D6C25B3" w14:textId="77777777" w:rsidR="00914E26" w:rsidRPr="00460028" w:rsidRDefault="00914E26" w:rsidP="00914E26">
            <w:pPr>
              <w:pStyle w:val="Tabletext"/>
            </w:pPr>
          </w:p>
        </w:tc>
      </w:tr>
      <w:tr w:rsidR="005E4659" w:rsidRPr="00460028" w14:paraId="05251326" w14:textId="77777777" w:rsidTr="005E4659">
        <w:trPr>
          <w:trHeight w:val="851"/>
        </w:trPr>
        <w:tc>
          <w:tcPr>
            <w:tcW w:w="1908" w:type="dxa"/>
            <w:vAlign w:val="center"/>
          </w:tcPr>
          <w:p w14:paraId="18344101" w14:textId="77777777" w:rsidR="00914E26" w:rsidRPr="00460028" w:rsidRDefault="00914E26" w:rsidP="00914E26">
            <w:pPr>
              <w:pStyle w:val="Tabletext"/>
            </w:pPr>
          </w:p>
        </w:tc>
        <w:tc>
          <w:tcPr>
            <w:tcW w:w="3576" w:type="dxa"/>
            <w:vAlign w:val="center"/>
          </w:tcPr>
          <w:p w14:paraId="27AE859A" w14:textId="77777777" w:rsidR="00914E26" w:rsidRPr="00460028" w:rsidRDefault="00914E26" w:rsidP="00914E26">
            <w:pPr>
              <w:pStyle w:val="Tabletext"/>
            </w:pPr>
          </w:p>
        </w:tc>
        <w:tc>
          <w:tcPr>
            <w:tcW w:w="5001" w:type="dxa"/>
            <w:vAlign w:val="center"/>
          </w:tcPr>
          <w:p w14:paraId="6D482E4C" w14:textId="77777777" w:rsidR="00914E26" w:rsidRPr="00460028" w:rsidRDefault="00914E26" w:rsidP="00914E26">
            <w:pPr>
              <w:pStyle w:val="Tabletext"/>
            </w:pPr>
          </w:p>
        </w:tc>
      </w:tr>
    </w:tbl>
    <w:p w14:paraId="7A5C3DE4" w14:textId="77777777" w:rsidR="00914E26" w:rsidRDefault="00914E26" w:rsidP="00D74AE1">
      <w:pPr>
        <w:rPr>
          <w:ins w:id="1" w:author="Cathrine Maria Steenberg" w:date="2016-04-20T12:23:00Z"/>
        </w:rPr>
      </w:pPr>
    </w:p>
    <w:p w14:paraId="3FBF50A9" w14:textId="77777777" w:rsidR="000A5E5F" w:rsidRDefault="000A5E5F" w:rsidP="00D74AE1">
      <w:pPr>
        <w:rPr>
          <w:ins w:id="2" w:author="Cathrine Maria Steenberg" w:date="2016-04-20T12:23:00Z"/>
        </w:rPr>
      </w:pPr>
    </w:p>
    <w:p w14:paraId="29862E8D" w14:textId="77777777" w:rsidR="000A5E5F" w:rsidRDefault="000A5E5F" w:rsidP="00D74AE1"/>
    <w:p w14:paraId="1BB491D2" w14:textId="77777777" w:rsidR="005E4659" w:rsidRDefault="005E4659" w:rsidP="00914E26">
      <w:pPr>
        <w:spacing w:after="200" w:line="276" w:lineRule="auto"/>
        <w:sectPr w:rsidR="005E4659" w:rsidSect="00111E0A">
          <w:headerReference w:type="default" r:id="rId11"/>
          <w:footerReference w:type="default" r:id="rId12"/>
          <w:pgSz w:w="11906" w:h="16838" w:code="9"/>
          <w:pgMar w:top="567" w:right="794" w:bottom="567" w:left="907" w:header="567" w:footer="850" w:gutter="0"/>
          <w:cols w:space="708"/>
          <w:docGrid w:linePitch="360"/>
        </w:sectPr>
      </w:pPr>
    </w:p>
    <w:p w14:paraId="794ADA69" w14:textId="77777777" w:rsidR="000A5E5F" w:rsidRPr="004B0D5C" w:rsidRDefault="000A5E5F" w:rsidP="000A5E5F">
      <w:pPr>
        <w:pStyle w:val="Noting"/>
        <w:rPr>
          <w:ins w:id="3" w:author="Cathrine Maria Steenberg" w:date="2016-04-20T12:25:00Z"/>
          <w:lang w:val="en-US"/>
        </w:rPr>
      </w:pPr>
      <w:ins w:id="4" w:author="Cathrine Maria Steenberg" w:date="2016-04-20T12:25:00Z">
        <w:r w:rsidRPr="00284152">
          <w:rPr>
            <w:b/>
          </w:rPr>
          <w:lastRenderedPageBreak/>
          <w:t xml:space="preserve">NOTING </w:t>
        </w:r>
        <w:r w:rsidRPr="001B7940">
          <w:t>t</w:t>
        </w:r>
        <w:r w:rsidRPr="00284152">
          <w:t>h</w:t>
        </w:r>
        <w:r>
          <w:t>at one of the aims</w:t>
        </w:r>
        <w:r w:rsidRPr="00284152">
          <w:t xml:space="preserve"> </w:t>
        </w:r>
        <w:r w:rsidRPr="00EB1A2F">
          <w:rPr>
            <w:sz w:val="22"/>
            <w:lang w:val="en-US"/>
          </w:rPr>
          <w:t>of the Association is to foster safe, economic and</w:t>
        </w:r>
        <w:r>
          <w:rPr>
            <w:sz w:val="22"/>
            <w:lang w:val="en-US"/>
          </w:rPr>
          <w:t xml:space="preserve"> </w:t>
        </w:r>
        <w:r w:rsidRPr="00EB1A2F">
          <w:rPr>
            <w:sz w:val="22"/>
            <w:lang w:val="en-US"/>
          </w:rPr>
          <w:t xml:space="preserve">efficient movement of vessels by the improvement and </w:t>
        </w:r>
        <w:proofErr w:type="spellStart"/>
        <w:r w:rsidRPr="00EB1A2F">
          <w:rPr>
            <w:sz w:val="22"/>
            <w:lang w:val="en-US"/>
          </w:rPr>
          <w:t>harmonisation</w:t>
        </w:r>
        <w:proofErr w:type="spellEnd"/>
        <w:r w:rsidRPr="00EB1A2F">
          <w:rPr>
            <w:sz w:val="22"/>
            <w:lang w:val="en-US"/>
          </w:rPr>
          <w:t xml:space="preserve"> of aids to navigation</w:t>
        </w:r>
        <w:r>
          <w:rPr>
            <w:sz w:val="22"/>
            <w:lang w:val="en-US"/>
          </w:rPr>
          <w:t xml:space="preserve"> </w:t>
        </w:r>
        <w:proofErr w:type="gramStart"/>
        <w:r w:rsidRPr="00EB1A2F">
          <w:rPr>
            <w:sz w:val="22"/>
            <w:lang w:val="en-US"/>
          </w:rPr>
          <w:t>world-wide</w:t>
        </w:r>
        <w:proofErr w:type="gramEnd"/>
        <w:r>
          <w:rPr>
            <w:sz w:val="22"/>
            <w:lang w:val="en-US"/>
          </w:rPr>
          <w:t>,</w:t>
        </w:r>
      </w:ins>
    </w:p>
    <w:p w14:paraId="47A9E608" w14:textId="77777777" w:rsidR="000A5E5F" w:rsidRPr="00CF436F" w:rsidRDefault="000A5E5F" w:rsidP="000A5E5F">
      <w:pPr>
        <w:pStyle w:val="Noting"/>
        <w:rPr>
          <w:ins w:id="5" w:author="Cathrine Maria Steenberg" w:date="2016-04-20T12:25:00Z"/>
          <w:b/>
        </w:rPr>
      </w:pPr>
      <w:ins w:id="6" w:author="Cathrine Maria Steenberg" w:date="2016-04-20T12:25:00Z">
        <w:r w:rsidRPr="00822227">
          <w:rPr>
            <w:b/>
          </w:rPr>
          <w:t>N</w:t>
        </w:r>
        <w:r w:rsidRPr="00CF436F">
          <w:rPr>
            <w:b/>
          </w:rPr>
          <w:t>OTING ALSO</w:t>
        </w:r>
        <w:r>
          <w:t xml:space="preserve"> </w:t>
        </w:r>
        <w:r w:rsidRPr="00EB1A2F">
          <w:rPr>
            <w:sz w:val="22"/>
            <w:lang w:val="en-US"/>
          </w:rPr>
          <w:t>that IMO SOLAS Chapter V, Regulation 13, includes the requirement</w:t>
        </w:r>
        <w:r>
          <w:rPr>
            <w:sz w:val="22"/>
            <w:lang w:val="en-US"/>
          </w:rPr>
          <w:t xml:space="preserve"> </w:t>
        </w:r>
        <w:r w:rsidRPr="00EB1A2F">
          <w:rPr>
            <w:sz w:val="22"/>
            <w:lang w:val="en-US"/>
          </w:rPr>
          <w:t>that Contracting Governments undertake to arrange for the establishment and maintenance</w:t>
        </w:r>
        <w:r>
          <w:rPr>
            <w:sz w:val="22"/>
            <w:lang w:val="en-US"/>
          </w:rPr>
          <w:t xml:space="preserve"> </w:t>
        </w:r>
        <w:r w:rsidRPr="00EB1A2F">
          <w:rPr>
            <w:sz w:val="22"/>
            <w:lang w:val="en-US"/>
          </w:rPr>
          <w:t>of such aids to navigation as, in their opinion, the volume of traffic justifies and the degree</w:t>
        </w:r>
        <w:r>
          <w:rPr>
            <w:sz w:val="22"/>
            <w:lang w:val="en-US"/>
          </w:rPr>
          <w:t xml:space="preserve"> </w:t>
        </w:r>
        <w:r w:rsidRPr="00EB1A2F">
          <w:rPr>
            <w:sz w:val="22"/>
            <w:lang w:val="en-US"/>
          </w:rPr>
          <w:t>of risk requires</w:t>
        </w:r>
        <w:r>
          <w:rPr>
            <w:sz w:val="22"/>
            <w:lang w:val="en-US"/>
          </w:rPr>
          <w:t>,</w:t>
        </w:r>
      </w:ins>
    </w:p>
    <w:p w14:paraId="5BEA8C5C" w14:textId="77777777" w:rsidR="000A5E5F" w:rsidRPr="00CF436F" w:rsidRDefault="000A5E5F" w:rsidP="000A5E5F">
      <w:pPr>
        <w:pStyle w:val="Noting"/>
        <w:rPr>
          <w:ins w:id="7" w:author="Cathrine Maria Steenberg" w:date="2016-04-20T12:25:00Z"/>
          <w:b/>
        </w:rPr>
      </w:pPr>
      <w:ins w:id="8" w:author="Cathrine Maria Steenberg" w:date="2016-04-20T12:25:00Z">
        <w:r w:rsidRPr="00CF436F">
          <w:rPr>
            <w:b/>
          </w:rPr>
          <w:t>NOTING FURTHER</w:t>
        </w:r>
        <w:r w:rsidRPr="00CF436F">
          <w:t xml:space="preserve"> that </w:t>
        </w:r>
        <w:r w:rsidRPr="00EB1A2F">
          <w:rPr>
            <w:sz w:val="22"/>
            <w:lang w:val="en-US"/>
          </w:rPr>
          <w:t>that IMO Resolution A.953(23) identifies the required signal</w:t>
        </w:r>
        <w:r>
          <w:rPr>
            <w:sz w:val="22"/>
            <w:lang w:val="en-US"/>
          </w:rPr>
          <w:t xml:space="preserve"> </w:t>
        </w:r>
        <w:r w:rsidRPr="00EB1A2F">
          <w:rPr>
            <w:sz w:val="22"/>
            <w:lang w:val="en-US"/>
          </w:rPr>
          <w:t xml:space="preserve">availability for world-wide </w:t>
        </w:r>
        <w:proofErr w:type="spellStart"/>
        <w:r w:rsidRPr="00EB1A2F">
          <w:rPr>
            <w:sz w:val="22"/>
            <w:lang w:val="en-US"/>
          </w:rPr>
          <w:t>radionavigation</w:t>
        </w:r>
        <w:proofErr w:type="spellEnd"/>
        <w:r w:rsidRPr="00EB1A2F">
          <w:rPr>
            <w:sz w:val="22"/>
            <w:lang w:val="en-US"/>
          </w:rPr>
          <w:t xml:space="preserve"> systems and that other IALA Recommendations</w:t>
        </w:r>
        <w:r>
          <w:rPr>
            <w:sz w:val="22"/>
            <w:lang w:val="en-US"/>
          </w:rPr>
          <w:t xml:space="preserve"> </w:t>
        </w:r>
        <w:r w:rsidRPr="00EB1A2F">
          <w:rPr>
            <w:sz w:val="22"/>
            <w:lang w:val="en-US"/>
          </w:rPr>
          <w:t xml:space="preserve">identify availability requirements for hyperbolic </w:t>
        </w:r>
        <w:proofErr w:type="spellStart"/>
        <w:r w:rsidRPr="00EB1A2F">
          <w:rPr>
            <w:sz w:val="22"/>
            <w:lang w:val="en-US"/>
          </w:rPr>
          <w:t>radionavigation</w:t>
        </w:r>
        <w:proofErr w:type="spellEnd"/>
        <w:r w:rsidRPr="00EB1A2F">
          <w:rPr>
            <w:sz w:val="22"/>
            <w:lang w:val="en-US"/>
          </w:rPr>
          <w:t xml:space="preserve"> and differential GNSS</w:t>
        </w:r>
        <w:r>
          <w:rPr>
            <w:sz w:val="22"/>
            <w:lang w:val="en-US"/>
          </w:rPr>
          <w:t xml:space="preserve"> </w:t>
        </w:r>
        <w:r w:rsidRPr="00EB1A2F">
          <w:rPr>
            <w:sz w:val="22"/>
            <w:lang w:val="en-US"/>
          </w:rPr>
          <w:t>augmentation systems</w:t>
        </w:r>
        <w:r w:rsidRPr="00CF436F">
          <w:t>,</w:t>
        </w:r>
      </w:ins>
    </w:p>
    <w:p w14:paraId="50177BE3" w14:textId="77777777" w:rsidR="000A5E5F" w:rsidRPr="00CF436F" w:rsidRDefault="000A5E5F" w:rsidP="000A5E5F">
      <w:pPr>
        <w:pStyle w:val="Noting"/>
        <w:rPr>
          <w:ins w:id="9" w:author="Cathrine Maria Steenberg" w:date="2016-04-20T12:25:00Z"/>
        </w:rPr>
      </w:pPr>
      <w:ins w:id="10" w:author="Cathrine Maria Steenberg" w:date="2016-04-20T12:25:00Z">
        <w:r w:rsidRPr="00CF436F">
          <w:rPr>
            <w:b/>
          </w:rPr>
          <w:t>RECOGNISING</w:t>
        </w:r>
        <w:r w:rsidRPr="00CF436F">
          <w:t xml:space="preserve"> </w:t>
        </w:r>
        <w:r w:rsidRPr="00EB1A2F">
          <w:rPr>
            <w:sz w:val="22"/>
            <w:lang w:val="en-US"/>
          </w:rPr>
          <w:t>that IALA Recommendation E-105 On The Need to Follow National and</w:t>
        </w:r>
        <w:r>
          <w:rPr>
            <w:sz w:val="22"/>
            <w:lang w:val="en-US"/>
          </w:rPr>
          <w:t xml:space="preserve"> </w:t>
        </w:r>
        <w:r w:rsidRPr="00EB1A2F">
          <w:rPr>
            <w:sz w:val="22"/>
            <w:lang w:val="en-US"/>
          </w:rPr>
          <w:t>International Standards advises in Recommendation (2), that purchasing authorities include</w:t>
        </w:r>
        <w:r>
          <w:rPr>
            <w:sz w:val="22"/>
            <w:lang w:val="en-US"/>
          </w:rPr>
          <w:t xml:space="preserve"> </w:t>
        </w:r>
        <w:r w:rsidRPr="00EB1A2F">
          <w:rPr>
            <w:sz w:val="22"/>
            <w:lang w:val="en-US"/>
          </w:rPr>
          <w:t>reliability and quality requirements in their specifications when procuring Aids to Navigation</w:t>
        </w:r>
        <w:r>
          <w:rPr>
            <w:sz w:val="22"/>
            <w:lang w:val="en-US"/>
          </w:rPr>
          <w:t xml:space="preserve"> </w:t>
        </w:r>
        <w:r w:rsidRPr="00EB1A2F">
          <w:rPr>
            <w:sz w:val="22"/>
            <w:lang w:val="en-US"/>
          </w:rPr>
          <w:t>equipment</w:t>
        </w:r>
        <w:r w:rsidRPr="00CF436F">
          <w:t>,</w:t>
        </w:r>
      </w:ins>
    </w:p>
    <w:p w14:paraId="2FF8A4D5" w14:textId="77777777" w:rsidR="000A5E5F" w:rsidRPr="000263FB" w:rsidRDefault="000A5E5F" w:rsidP="000A5E5F">
      <w:pPr>
        <w:pStyle w:val="Noting"/>
        <w:rPr>
          <w:ins w:id="11" w:author="Cathrine Maria Steenberg" w:date="2016-04-20T12:25:00Z"/>
        </w:rPr>
      </w:pPr>
      <w:ins w:id="12" w:author="Cathrine Maria Steenberg" w:date="2016-04-20T12:25:00Z">
        <w:r w:rsidRPr="00CF436F">
          <w:rPr>
            <w:b/>
          </w:rPr>
          <w:t>RECOGNISING ALSO</w:t>
        </w:r>
        <w:r w:rsidRPr="00CF436F">
          <w:t xml:space="preserve"> </w:t>
        </w:r>
        <w:r w:rsidRPr="00EB1A2F">
          <w:rPr>
            <w:sz w:val="22"/>
            <w:lang w:val="en-US"/>
          </w:rPr>
          <w:t>the importance of describing the management objectives for the</w:t>
        </w:r>
        <w:r>
          <w:rPr>
            <w:sz w:val="22"/>
            <w:lang w:val="en-US"/>
          </w:rPr>
          <w:t xml:space="preserve"> </w:t>
        </w:r>
        <w:r w:rsidRPr="00EB1A2F">
          <w:rPr>
            <w:sz w:val="22"/>
            <w:lang w:val="en-US"/>
          </w:rPr>
          <w:t>operational performance levels of Short Range Aids to Navigation provided to mariners and</w:t>
        </w:r>
        <w:r>
          <w:rPr>
            <w:sz w:val="22"/>
            <w:lang w:val="en-US"/>
          </w:rPr>
          <w:t xml:space="preserve"> </w:t>
        </w:r>
        <w:r w:rsidRPr="00EB1A2F">
          <w:rPr>
            <w:sz w:val="22"/>
            <w:lang w:val="en-US"/>
          </w:rPr>
          <w:t>the need to provide guidance to National Members on suitable and realistic levels of</w:t>
        </w:r>
        <w:r>
          <w:rPr>
            <w:sz w:val="22"/>
            <w:lang w:val="en-US"/>
          </w:rPr>
          <w:t xml:space="preserve"> </w:t>
        </w:r>
        <w:r w:rsidRPr="00EB1A2F">
          <w:rPr>
            <w:sz w:val="22"/>
            <w:lang w:val="en-US"/>
          </w:rPr>
          <w:t>operational performance</w:t>
        </w:r>
        <w:r w:rsidRPr="00CF436F">
          <w:t>,</w:t>
        </w:r>
      </w:ins>
    </w:p>
    <w:p w14:paraId="70D85266" w14:textId="77777777" w:rsidR="000A5E5F" w:rsidRDefault="000A5E5F" w:rsidP="000A5E5F">
      <w:pPr>
        <w:pStyle w:val="Noting"/>
        <w:rPr>
          <w:ins w:id="13" w:author="Cathrine Maria Steenberg" w:date="2016-04-20T12:25:00Z"/>
        </w:rPr>
      </w:pPr>
      <w:commentRangeStart w:id="14"/>
      <w:ins w:id="15" w:author="Cathrine Maria Steenberg" w:date="2016-04-20T12:25:00Z">
        <w:r w:rsidRPr="00CF436F">
          <w:rPr>
            <w:b/>
          </w:rPr>
          <w:t>RECOGNISING FURTHER</w:t>
        </w:r>
        <w:r w:rsidRPr="00CF436F">
          <w:t xml:space="preserve"> </w:t>
        </w:r>
        <w:r w:rsidRPr="00EB1A2F">
          <w:rPr>
            <w:sz w:val="22"/>
            <w:lang w:val="en-US"/>
          </w:rPr>
          <w:t>that it is possible to identify the required level of availability during the design</w:t>
        </w:r>
        <w:r>
          <w:rPr>
            <w:sz w:val="22"/>
            <w:lang w:val="en-US"/>
          </w:rPr>
          <w:t xml:space="preserve"> </w:t>
        </w:r>
        <w:r w:rsidRPr="00EB1A2F">
          <w:rPr>
            <w:sz w:val="22"/>
            <w:lang w:val="en-US"/>
          </w:rPr>
          <w:t>phase of Short Range Aids to Navigation by taking into account the known theoretical</w:t>
        </w:r>
        <w:r>
          <w:rPr>
            <w:sz w:val="22"/>
            <w:lang w:val="en-US"/>
          </w:rPr>
          <w:t xml:space="preserve"> </w:t>
        </w:r>
        <w:r w:rsidRPr="00EB1A2F">
          <w:rPr>
            <w:sz w:val="22"/>
            <w:lang w:val="en-US"/>
          </w:rPr>
          <w:t>relationship between individual component reliability and system availability</w:t>
        </w:r>
        <w:r>
          <w:t>,</w:t>
        </w:r>
      </w:ins>
      <w:commentRangeEnd w:id="14"/>
      <w:ins w:id="16" w:author="Cathrine Maria Steenberg" w:date="2016-04-20T12:27:00Z">
        <w:r>
          <w:rPr>
            <w:rStyle w:val="CommentReference"/>
            <w:rFonts w:eastAsiaTheme="minorHAnsi" w:cstheme="minorBidi"/>
          </w:rPr>
          <w:commentReference w:id="14"/>
        </w:r>
      </w:ins>
    </w:p>
    <w:p w14:paraId="35DDF6C9" w14:textId="77777777" w:rsidR="000A5E5F" w:rsidRDefault="000A5E5F" w:rsidP="000A5E5F">
      <w:pPr>
        <w:pStyle w:val="Noting"/>
        <w:rPr>
          <w:ins w:id="17" w:author="Cathrine Maria Steenberg" w:date="2016-04-20T12:25:00Z"/>
        </w:rPr>
      </w:pPr>
      <w:ins w:id="18" w:author="Cathrine Maria Steenberg" w:date="2016-04-20T12:25:00Z">
        <w:r>
          <w:rPr>
            <w:b/>
          </w:rPr>
          <w:t>HAVING CONSIDERED</w:t>
        </w:r>
        <w:r w:rsidRPr="00CF436F">
          <w:t xml:space="preserve"> </w:t>
        </w:r>
        <w:r w:rsidRPr="00EB1A2F">
          <w:rPr>
            <w:sz w:val="22"/>
            <w:lang w:val="en-US"/>
          </w:rPr>
          <w:t>the proposal of the A</w:t>
        </w:r>
        <w:r>
          <w:rPr>
            <w:sz w:val="22"/>
            <w:lang w:val="en-US"/>
          </w:rPr>
          <w:t>R</w:t>
        </w:r>
        <w:r w:rsidRPr="00EB1A2F">
          <w:rPr>
            <w:sz w:val="22"/>
            <w:lang w:val="en-US"/>
          </w:rPr>
          <w:t>M Committee, prepared in consultation with</w:t>
        </w:r>
        <w:r>
          <w:rPr>
            <w:sz w:val="22"/>
            <w:lang w:val="en-US"/>
          </w:rPr>
          <w:t xml:space="preserve"> </w:t>
        </w:r>
        <w:r w:rsidRPr="00EB1A2F">
          <w:rPr>
            <w:sz w:val="22"/>
            <w:lang w:val="en-US"/>
          </w:rPr>
          <w:t>the E</w:t>
        </w:r>
        <w:r>
          <w:rPr>
            <w:sz w:val="22"/>
            <w:lang w:val="en-US"/>
          </w:rPr>
          <w:t>NG</w:t>
        </w:r>
        <w:r w:rsidRPr="00EB1A2F">
          <w:rPr>
            <w:sz w:val="22"/>
            <w:lang w:val="en-US"/>
          </w:rPr>
          <w:t xml:space="preserve"> Committee</w:t>
        </w:r>
        <w:r>
          <w:t>,</w:t>
        </w:r>
      </w:ins>
    </w:p>
    <w:p w14:paraId="0D25171E" w14:textId="39F50178" w:rsidR="000A5E5F" w:rsidRPr="00E06118" w:rsidRDefault="000A5E5F" w:rsidP="000A5E5F">
      <w:pPr>
        <w:pStyle w:val="Noting"/>
        <w:rPr>
          <w:ins w:id="19" w:author="Cathrine Maria Steenberg" w:date="2016-04-20T12:25:00Z"/>
          <w:rFonts w:ascii="Arial" w:hAnsi="Arial"/>
          <w:lang w:val="en-US"/>
        </w:rPr>
      </w:pPr>
      <w:ins w:id="20" w:author="Cathrine Maria Steenberg" w:date="2016-04-20T12:25:00Z">
        <w:r w:rsidRPr="00CF436F">
          <w:rPr>
            <w:b/>
          </w:rPr>
          <w:t>RECOMMENDS</w:t>
        </w:r>
        <w:r w:rsidRPr="00822227">
          <w:t xml:space="preserve"> that </w:t>
        </w:r>
        <w:r w:rsidRPr="00EB1A2F">
          <w:rPr>
            <w:sz w:val="22"/>
            <w:lang w:val="en-US"/>
          </w:rPr>
          <w:t>National Members and other appropriate Authorities providing marine</w:t>
        </w:r>
        <w:r>
          <w:rPr>
            <w:sz w:val="22"/>
            <w:lang w:val="en-US"/>
          </w:rPr>
          <w:t xml:space="preserve"> </w:t>
        </w:r>
        <w:r w:rsidRPr="00EB1A2F">
          <w:rPr>
            <w:sz w:val="22"/>
            <w:lang w:val="en-US"/>
          </w:rPr>
          <w:t xml:space="preserve">aids to navigation services </w:t>
        </w:r>
        <w:proofErr w:type="spellStart"/>
        <w:r w:rsidRPr="00EB1A2F">
          <w:rPr>
            <w:sz w:val="22"/>
            <w:lang w:val="en-US"/>
          </w:rPr>
          <w:t>categorise</w:t>
        </w:r>
        <w:proofErr w:type="spellEnd"/>
        <w:r w:rsidRPr="00EB1A2F">
          <w:rPr>
            <w:sz w:val="22"/>
            <w:lang w:val="en-US"/>
          </w:rPr>
          <w:t xml:space="preserve"> their Aids to Navigation in accordance with the</w:t>
        </w:r>
        <w:r>
          <w:rPr>
            <w:sz w:val="22"/>
            <w:lang w:val="en-US"/>
          </w:rPr>
          <w:t xml:space="preserve"> </w:t>
        </w:r>
        <w:r w:rsidRPr="00EB1A2F">
          <w:rPr>
            <w:sz w:val="22"/>
            <w:lang w:val="en-US"/>
          </w:rPr>
          <w:t xml:space="preserve">categories set out in </w:t>
        </w:r>
        <w:r>
          <w:rPr>
            <w:sz w:val="22"/>
            <w:lang w:val="en-US"/>
          </w:rPr>
          <w:t xml:space="preserve">Section </w:t>
        </w:r>
      </w:ins>
      <w:r w:rsidR="00D755EB">
        <w:rPr>
          <w:sz w:val="22"/>
          <w:lang w:val="en-US"/>
        </w:rPr>
        <w:t>1</w:t>
      </w:r>
      <w:ins w:id="21" w:author="Cathrine Maria Steenberg" w:date="2016-04-20T12:25:00Z">
        <w:r w:rsidRPr="00EB1A2F">
          <w:rPr>
            <w:sz w:val="22"/>
            <w:lang w:val="en-US"/>
          </w:rPr>
          <w:t xml:space="preserve"> to this Recommendation</w:t>
        </w:r>
        <w:r w:rsidRPr="00CF436F">
          <w:rPr>
            <w:rFonts w:ascii="Arial" w:hAnsi="Arial"/>
          </w:rPr>
          <w:t>:</w:t>
        </w:r>
      </w:ins>
    </w:p>
    <w:p w14:paraId="62F488BA" w14:textId="77777777" w:rsidR="000A5E5F" w:rsidRPr="000A5E5F" w:rsidRDefault="000A5E5F" w:rsidP="00040EB8">
      <w:pPr>
        <w:rPr>
          <w:ins w:id="22" w:author="Cathrine Maria Steenberg" w:date="2016-04-20T12:25:00Z"/>
          <w:lang w:val="en-US"/>
          <w:rPrChange w:id="23" w:author="Cathrine Maria Steenberg" w:date="2016-04-20T12:25:00Z">
            <w:rPr>
              <w:ins w:id="24" w:author="Cathrine Maria Steenberg" w:date="2016-04-20T12:25:00Z"/>
            </w:rPr>
          </w:rPrChange>
        </w:rPr>
      </w:pPr>
    </w:p>
    <w:p w14:paraId="5A2E3590" w14:textId="77777777" w:rsidR="000A5E5F" w:rsidRDefault="000A5E5F" w:rsidP="00040EB8">
      <w:pPr>
        <w:rPr>
          <w:ins w:id="25" w:author="Cathrine Maria Steenberg" w:date="2016-04-20T12:25:00Z"/>
        </w:rPr>
      </w:pPr>
    </w:p>
    <w:p w14:paraId="39C9C807" w14:textId="77777777" w:rsidR="000A5E5F" w:rsidRDefault="000A5E5F" w:rsidP="00040EB8">
      <w:pPr>
        <w:rPr>
          <w:ins w:id="26" w:author="Cathrine Maria Steenberg" w:date="2016-04-20T12:25:00Z"/>
        </w:rPr>
      </w:pPr>
    </w:p>
    <w:p w14:paraId="0D0B91E8" w14:textId="77777777" w:rsidR="000A5E5F" w:rsidRDefault="000A5E5F" w:rsidP="00040EB8">
      <w:pPr>
        <w:rPr>
          <w:ins w:id="27" w:author="Cathrine Maria Steenberg" w:date="2016-04-20T12:24:00Z"/>
        </w:rPr>
        <w:sectPr w:rsidR="000A5E5F" w:rsidSect="00F00376">
          <w:headerReference w:type="default" r:id="rId14"/>
          <w:pgSz w:w="11906" w:h="16838" w:code="9"/>
          <w:pgMar w:top="567" w:right="794" w:bottom="567" w:left="907" w:header="567" w:footer="567" w:gutter="0"/>
          <w:cols w:space="708"/>
          <w:docGrid w:linePitch="360"/>
        </w:sectPr>
      </w:pPr>
    </w:p>
    <w:p w14:paraId="0FE93133" w14:textId="77777777" w:rsidR="00F83A53" w:rsidRDefault="00F83A53" w:rsidP="00040EB8">
      <w:pPr>
        <w:rPr>
          <w:ins w:id="30" w:author="Cathrine Maria Steenberg" w:date="2016-04-20T12:24:00Z"/>
        </w:rPr>
      </w:pPr>
    </w:p>
    <w:p w14:paraId="001122AF" w14:textId="77777777" w:rsidR="000A5E5F" w:rsidRDefault="000A5E5F" w:rsidP="00040EB8">
      <w:pPr>
        <w:rPr>
          <w:ins w:id="31" w:author="Cathrine Maria Steenberg" w:date="2016-04-20T12:24:00Z"/>
        </w:rPr>
      </w:pPr>
    </w:p>
    <w:p w14:paraId="2C6C4D0C" w14:textId="77777777" w:rsidR="000A5E5F" w:rsidRDefault="000A5E5F" w:rsidP="00040EB8">
      <w:pPr>
        <w:rPr>
          <w:ins w:id="32" w:author="Cathrine Maria Steenberg" w:date="2016-04-20T12:24:00Z"/>
        </w:rPr>
      </w:pPr>
    </w:p>
    <w:p w14:paraId="51D4850D" w14:textId="77777777" w:rsidR="000A5E5F" w:rsidRDefault="000A5E5F" w:rsidP="00040EB8"/>
    <w:p w14:paraId="6E62CE2C" w14:textId="77777777" w:rsidR="00190023" w:rsidRPr="00190023" w:rsidRDefault="00467517">
      <w:pPr>
        <w:pStyle w:val="TOC1"/>
        <w:tabs>
          <w:tab w:val="left" w:pos="360"/>
        </w:tabs>
        <w:rPr>
          <w:rFonts w:eastAsiaTheme="minorEastAsia"/>
          <w:b w:val="0"/>
          <w:color w:val="auto"/>
          <w:lang w:val="en-US" w:eastAsia="da-DK"/>
        </w:rPr>
      </w:pPr>
      <w:r>
        <w:fldChar w:fldCharType="begin"/>
      </w:r>
      <w:r w:rsidR="00C36028">
        <w:instrText xml:space="preserve"> TOC \o "1-3" \t "Annex,1" </w:instrText>
      </w:r>
      <w:r>
        <w:fldChar w:fldCharType="separate"/>
      </w:r>
      <w:r w:rsidR="00190023" w:rsidRPr="002B275C">
        <w:rPr>
          <w:rFonts w:eastAsia="Times New Roman"/>
        </w:rPr>
        <w:t>1</w:t>
      </w:r>
      <w:r w:rsidR="00190023" w:rsidRPr="00190023">
        <w:rPr>
          <w:rFonts w:eastAsiaTheme="minorEastAsia"/>
          <w:b w:val="0"/>
          <w:color w:val="auto"/>
          <w:lang w:val="en-US" w:eastAsia="da-DK"/>
        </w:rPr>
        <w:tab/>
      </w:r>
      <w:r w:rsidR="00190023">
        <w:t>Categorisation and Availability Objectives for Short Range Aids to Navigation</w:t>
      </w:r>
      <w:r w:rsidR="00190023">
        <w:tab/>
      </w:r>
      <w:r w:rsidR="00190023">
        <w:fldChar w:fldCharType="begin"/>
      </w:r>
      <w:r w:rsidR="00190023">
        <w:instrText xml:space="preserve"> PAGEREF _Toc465218639 \h </w:instrText>
      </w:r>
      <w:r w:rsidR="00190023">
        <w:fldChar w:fldCharType="separate"/>
      </w:r>
      <w:r w:rsidR="00190023">
        <w:t>5</w:t>
      </w:r>
      <w:r w:rsidR="00190023">
        <w:fldChar w:fldCharType="end"/>
      </w:r>
    </w:p>
    <w:p w14:paraId="5F8C609D" w14:textId="77777777" w:rsidR="00190023" w:rsidRPr="00190023" w:rsidRDefault="00190023">
      <w:pPr>
        <w:pStyle w:val="TOC2"/>
        <w:tabs>
          <w:tab w:val="left" w:pos="540"/>
        </w:tabs>
        <w:rPr>
          <w:rFonts w:eastAsiaTheme="minorEastAsia"/>
          <w:color w:val="auto"/>
          <w:lang w:val="en-US" w:eastAsia="da-DK"/>
        </w:rPr>
      </w:pPr>
      <w:r w:rsidRPr="002B275C">
        <w:t>1.1</w:t>
      </w:r>
      <w:r w:rsidRPr="00190023">
        <w:rPr>
          <w:rFonts w:eastAsiaTheme="minorEastAsia"/>
          <w:color w:val="auto"/>
          <w:lang w:val="en-US" w:eastAsia="da-DK"/>
        </w:rPr>
        <w:tab/>
      </w:r>
      <w:r>
        <w:t>iNTRODUCTION</w:t>
      </w:r>
      <w:r>
        <w:tab/>
      </w:r>
      <w:r>
        <w:fldChar w:fldCharType="begin"/>
      </w:r>
      <w:r>
        <w:instrText xml:space="preserve"> PAGEREF _Toc465218640 \h </w:instrText>
      </w:r>
      <w:r>
        <w:fldChar w:fldCharType="separate"/>
      </w:r>
      <w:r>
        <w:t>5</w:t>
      </w:r>
      <w:r>
        <w:fldChar w:fldCharType="end"/>
      </w:r>
    </w:p>
    <w:p w14:paraId="276354A8" w14:textId="77777777" w:rsidR="00190023" w:rsidRPr="00190023" w:rsidRDefault="00190023">
      <w:pPr>
        <w:pStyle w:val="TOC3"/>
        <w:rPr>
          <w:rFonts w:eastAsiaTheme="minorEastAsia"/>
          <w:noProof/>
          <w:sz w:val="22"/>
          <w:lang w:val="en-US" w:eastAsia="da-DK"/>
        </w:rPr>
      </w:pPr>
      <w:r w:rsidRPr="002B275C">
        <w:rPr>
          <w:caps/>
          <w:noProof/>
        </w:rPr>
        <w:t>1.1.1</w:t>
      </w:r>
      <w:r w:rsidRPr="00190023">
        <w:rPr>
          <w:rFonts w:eastAsiaTheme="minorEastAsia"/>
          <w:noProof/>
          <w:sz w:val="22"/>
          <w:lang w:val="en-US" w:eastAsia="da-DK"/>
        </w:rPr>
        <w:tab/>
      </w:r>
      <w:r>
        <w:rPr>
          <w:noProof/>
        </w:rPr>
        <w:t>scope</w:t>
      </w:r>
      <w:r>
        <w:rPr>
          <w:noProof/>
        </w:rPr>
        <w:tab/>
      </w:r>
      <w:r>
        <w:rPr>
          <w:noProof/>
        </w:rPr>
        <w:fldChar w:fldCharType="begin"/>
      </w:r>
      <w:r>
        <w:rPr>
          <w:noProof/>
        </w:rPr>
        <w:instrText xml:space="preserve"> PAGEREF _Toc465218641 \h </w:instrText>
      </w:r>
      <w:r>
        <w:rPr>
          <w:noProof/>
        </w:rPr>
      </w:r>
      <w:r>
        <w:rPr>
          <w:noProof/>
        </w:rPr>
        <w:fldChar w:fldCharType="separate"/>
      </w:r>
      <w:r>
        <w:rPr>
          <w:noProof/>
        </w:rPr>
        <w:t>5</w:t>
      </w:r>
      <w:r>
        <w:rPr>
          <w:noProof/>
        </w:rPr>
        <w:fldChar w:fldCharType="end"/>
      </w:r>
    </w:p>
    <w:p w14:paraId="28B380E8" w14:textId="77777777" w:rsidR="00190023" w:rsidRPr="00190023" w:rsidRDefault="00190023">
      <w:pPr>
        <w:pStyle w:val="TOC3"/>
        <w:rPr>
          <w:rFonts w:eastAsiaTheme="minorEastAsia"/>
          <w:noProof/>
          <w:sz w:val="22"/>
          <w:lang w:val="en-US" w:eastAsia="da-DK"/>
        </w:rPr>
      </w:pPr>
      <w:r w:rsidRPr="002B275C">
        <w:rPr>
          <w:caps/>
          <w:noProof/>
        </w:rPr>
        <w:t>1.1.2</w:t>
      </w:r>
      <w:r w:rsidRPr="00190023">
        <w:rPr>
          <w:rFonts w:eastAsiaTheme="minorEastAsia"/>
          <w:noProof/>
          <w:sz w:val="22"/>
          <w:lang w:val="en-US" w:eastAsia="da-DK"/>
        </w:rPr>
        <w:tab/>
      </w:r>
      <w:r>
        <w:rPr>
          <w:noProof/>
        </w:rPr>
        <w:t>Definitions</w:t>
      </w:r>
      <w:r>
        <w:rPr>
          <w:noProof/>
        </w:rPr>
        <w:tab/>
      </w:r>
      <w:r>
        <w:rPr>
          <w:noProof/>
        </w:rPr>
        <w:fldChar w:fldCharType="begin"/>
      </w:r>
      <w:r>
        <w:rPr>
          <w:noProof/>
        </w:rPr>
        <w:instrText xml:space="preserve"> PAGEREF _Toc465218642 \h </w:instrText>
      </w:r>
      <w:r>
        <w:rPr>
          <w:noProof/>
        </w:rPr>
      </w:r>
      <w:r>
        <w:rPr>
          <w:noProof/>
        </w:rPr>
        <w:fldChar w:fldCharType="separate"/>
      </w:r>
      <w:r>
        <w:rPr>
          <w:noProof/>
        </w:rPr>
        <w:t>5</w:t>
      </w:r>
      <w:r>
        <w:rPr>
          <w:noProof/>
        </w:rPr>
        <w:fldChar w:fldCharType="end"/>
      </w:r>
    </w:p>
    <w:p w14:paraId="09650FE3" w14:textId="77777777" w:rsidR="00190023" w:rsidRPr="00190023" w:rsidRDefault="00190023">
      <w:pPr>
        <w:pStyle w:val="TOC3"/>
        <w:rPr>
          <w:rFonts w:eastAsiaTheme="minorEastAsia"/>
          <w:noProof/>
          <w:sz w:val="22"/>
          <w:lang w:val="en-US" w:eastAsia="da-DK"/>
        </w:rPr>
      </w:pPr>
      <w:r w:rsidRPr="002B275C">
        <w:rPr>
          <w:caps/>
          <w:noProof/>
        </w:rPr>
        <w:t>1.1.3</w:t>
      </w:r>
      <w:r w:rsidRPr="00190023">
        <w:rPr>
          <w:rFonts w:eastAsiaTheme="minorEastAsia"/>
          <w:noProof/>
          <w:sz w:val="22"/>
          <w:lang w:val="en-US" w:eastAsia="da-DK"/>
        </w:rPr>
        <w:tab/>
      </w:r>
      <w:r>
        <w:rPr>
          <w:noProof/>
        </w:rPr>
        <w:t>Considerations</w:t>
      </w:r>
      <w:r>
        <w:rPr>
          <w:noProof/>
        </w:rPr>
        <w:tab/>
      </w:r>
      <w:r>
        <w:rPr>
          <w:noProof/>
        </w:rPr>
        <w:fldChar w:fldCharType="begin"/>
      </w:r>
      <w:r>
        <w:rPr>
          <w:noProof/>
        </w:rPr>
        <w:instrText xml:space="preserve"> PAGEREF _Toc465218643 \h </w:instrText>
      </w:r>
      <w:r>
        <w:rPr>
          <w:noProof/>
        </w:rPr>
      </w:r>
      <w:r>
        <w:rPr>
          <w:noProof/>
        </w:rPr>
        <w:fldChar w:fldCharType="separate"/>
      </w:r>
      <w:r>
        <w:rPr>
          <w:noProof/>
        </w:rPr>
        <w:t>5</w:t>
      </w:r>
      <w:r>
        <w:rPr>
          <w:noProof/>
        </w:rPr>
        <w:fldChar w:fldCharType="end"/>
      </w:r>
    </w:p>
    <w:p w14:paraId="051F3582" w14:textId="77777777" w:rsidR="00190023" w:rsidRPr="00190023" w:rsidRDefault="00190023">
      <w:pPr>
        <w:pStyle w:val="TOC3"/>
        <w:rPr>
          <w:rFonts w:eastAsiaTheme="minorEastAsia"/>
          <w:noProof/>
          <w:sz w:val="22"/>
          <w:lang w:val="en-US" w:eastAsia="da-DK"/>
        </w:rPr>
      </w:pPr>
      <w:r w:rsidRPr="002B275C">
        <w:rPr>
          <w:caps/>
          <w:noProof/>
        </w:rPr>
        <w:t>1.1.4</w:t>
      </w:r>
      <w:r w:rsidRPr="00190023">
        <w:rPr>
          <w:rFonts w:eastAsiaTheme="minorEastAsia"/>
          <w:noProof/>
          <w:sz w:val="22"/>
          <w:lang w:val="en-US" w:eastAsia="da-DK"/>
        </w:rPr>
        <w:tab/>
      </w:r>
      <w:r>
        <w:rPr>
          <w:noProof/>
        </w:rPr>
        <w:t>Assessment Aspects</w:t>
      </w:r>
      <w:r>
        <w:rPr>
          <w:noProof/>
        </w:rPr>
        <w:tab/>
      </w:r>
      <w:r>
        <w:rPr>
          <w:noProof/>
        </w:rPr>
        <w:fldChar w:fldCharType="begin"/>
      </w:r>
      <w:r>
        <w:rPr>
          <w:noProof/>
        </w:rPr>
        <w:instrText xml:space="preserve"> PAGEREF _Toc465218644 \h </w:instrText>
      </w:r>
      <w:r>
        <w:rPr>
          <w:noProof/>
        </w:rPr>
      </w:r>
      <w:r>
        <w:rPr>
          <w:noProof/>
        </w:rPr>
        <w:fldChar w:fldCharType="separate"/>
      </w:r>
      <w:r>
        <w:rPr>
          <w:noProof/>
        </w:rPr>
        <w:t>6</w:t>
      </w:r>
      <w:r>
        <w:rPr>
          <w:noProof/>
        </w:rPr>
        <w:fldChar w:fldCharType="end"/>
      </w:r>
    </w:p>
    <w:p w14:paraId="19547EFE" w14:textId="77777777" w:rsidR="00190023" w:rsidRPr="00190023" w:rsidRDefault="00190023">
      <w:pPr>
        <w:pStyle w:val="TOC2"/>
        <w:tabs>
          <w:tab w:val="left" w:pos="540"/>
        </w:tabs>
        <w:rPr>
          <w:rFonts w:eastAsiaTheme="minorEastAsia"/>
          <w:color w:val="auto"/>
          <w:lang w:val="en-US" w:eastAsia="da-DK"/>
        </w:rPr>
      </w:pPr>
      <w:r w:rsidRPr="002B275C">
        <w:t>1.2</w:t>
      </w:r>
      <w:r w:rsidRPr="00190023">
        <w:rPr>
          <w:rFonts w:eastAsiaTheme="minorEastAsia"/>
          <w:color w:val="auto"/>
          <w:lang w:val="en-US" w:eastAsia="da-DK"/>
        </w:rPr>
        <w:tab/>
      </w:r>
      <w:r>
        <w:t>Categories</w:t>
      </w:r>
      <w:r>
        <w:tab/>
      </w:r>
      <w:r>
        <w:fldChar w:fldCharType="begin"/>
      </w:r>
      <w:r>
        <w:instrText xml:space="preserve"> PAGEREF _Toc465218645 \h </w:instrText>
      </w:r>
      <w:r>
        <w:fldChar w:fldCharType="separate"/>
      </w:r>
      <w:r>
        <w:t>6</w:t>
      </w:r>
      <w:r>
        <w:fldChar w:fldCharType="end"/>
      </w:r>
    </w:p>
    <w:p w14:paraId="599883AE" w14:textId="77777777" w:rsidR="00190023" w:rsidRPr="00190023" w:rsidRDefault="00190023">
      <w:pPr>
        <w:pStyle w:val="TOC3"/>
        <w:rPr>
          <w:rFonts w:eastAsiaTheme="minorEastAsia"/>
          <w:noProof/>
          <w:sz w:val="22"/>
          <w:lang w:val="en-US" w:eastAsia="da-DK"/>
        </w:rPr>
      </w:pPr>
      <w:r w:rsidRPr="002B275C">
        <w:rPr>
          <w:caps/>
          <w:noProof/>
        </w:rPr>
        <w:t>1.2.1</w:t>
      </w:r>
      <w:r w:rsidRPr="00190023">
        <w:rPr>
          <w:rFonts w:eastAsiaTheme="minorEastAsia"/>
          <w:noProof/>
          <w:sz w:val="22"/>
          <w:lang w:val="en-US" w:eastAsia="da-DK"/>
        </w:rPr>
        <w:tab/>
      </w:r>
      <w:r>
        <w:rPr>
          <w:noProof/>
        </w:rPr>
        <w:t>Category 1</w:t>
      </w:r>
      <w:r>
        <w:rPr>
          <w:noProof/>
        </w:rPr>
        <w:tab/>
      </w:r>
      <w:r>
        <w:rPr>
          <w:noProof/>
        </w:rPr>
        <w:fldChar w:fldCharType="begin"/>
      </w:r>
      <w:r>
        <w:rPr>
          <w:noProof/>
        </w:rPr>
        <w:instrText xml:space="preserve"> PAGEREF _Toc465218646 \h </w:instrText>
      </w:r>
      <w:r>
        <w:rPr>
          <w:noProof/>
        </w:rPr>
      </w:r>
      <w:r>
        <w:rPr>
          <w:noProof/>
        </w:rPr>
        <w:fldChar w:fldCharType="separate"/>
      </w:r>
      <w:r>
        <w:rPr>
          <w:noProof/>
        </w:rPr>
        <w:t>6</w:t>
      </w:r>
      <w:r>
        <w:rPr>
          <w:noProof/>
        </w:rPr>
        <w:fldChar w:fldCharType="end"/>
      </w:r>
    </w:p>
    <w:p w14:paraId="4B0086E6" w14:textId="77777777" w:rsidR="00190023" w:rsidRPr="00190023" w:rsidRDefault="00190023">
      <w:pPr>
        <w:pStyle w:val="TOC3"/>
        <w:rPr>
          <w:rFonts w:eastAsiaTheme="minorEastAsia"/>
          <w:noProof/>
          <w:sz w:val="22"/>
          <w:lang w:val="en-US" w:eastAsia="da-DK"/>
        </w:rPr>
      </w:pPr>
      <w:r w:rsidRPr="002B275C">
        <w:rPr>
          <w:caps/>
          <w:noProof/>
        </w:rPr>
        <w:t>1.2.2</w:t>
      </w:r>
      <w:r w:rsidRPr="00190023">
        <w:rPr>
          <w:rFonts w:eastAsiaTheme="minorEastAsia"/>
          <w:noProof/>
          <w:sz w:val="22"/>
          <w:lang w:val="en-US" w:eastAsia="da-DK"/>
        </w:rPr>
        <w:tab/>
      </w:r>
      <w:r>
        <w:rPr>
          <w:noProof/>
        </w:rPr>
        <w:t>Category 2</w:t>
      </w:r>
      <w:r>
        <w:rPr>
          <w:noProof/>
        </w:rPr>
        <w:tab/>
      </w:r>
      <w:r>
        <w:rPr>
          <w:noProof/>
        </w:rPr>
        <w:fldChar w:fldCharType="begin"/>
      </w:r>
      <w:r>
        <w:rPr>
          <w:noProof/>
        </w:rPr>
        <w:instrText xml:space="preserve"> PAGEREF _Toc465218647 \h </w:instrText>
      </w:r>
      <w:r>
        <w:rPr>
          <w:noProof/>
        </w:rPr>
      </w:r>
      <w:r>
        <w:rPr>
          <w:noProof/>
        </w:rPr>
        <w:fldChar w:fldCharType="separate"/>
      </w:r>
      <w:r>
        <w:rPr>
          <w:noProof/>
        </w:rPr>
        <w:t>6</w:t>
      </w:r>
      <w:r>
        <w:rPr>
          <w:noProof/>
        </w:rPr>
        <w:fldChar w:fldCharType="end"/>
      </w:r>
    </w:p>
    <w:p w14:paraId="6E43F37A" w14:textId="77777777" w:rsidR="00190023" w:rsidRPr="00190023" w:rsidRDefault="00190023">
      <w:pPr>
        <w:pStyle w:val="TOC3"/>
        <w:rPr>
          <w:rFonts w:eastAsiaTheme="minorEastAsia"/>
          <w:noProof/>
          <w:sz w:val="22"/>
          <w:lang w:val="en-US" w:eastAsia="da-DK"/>
        </w:rPr>
      </w:pPr>
      <w:r w:rsidRPr="002B275C">
        <w:rPr>
          <w:caps/>
          <w:noProof/>
        </w:rPr>
        <w:t>1.2.3</w:t>
      </w:r>
      <w:r w:rsidRPr="00190023">
        <w:rPr>
          <w:rFonts w:eastAsiaTheme="minorEastAsia"/>
          <w:noProof/>
          <w:sz w:val="22"/>
          <w:lang w:val="en-US" w:eastAsia="da-DK"/>
        </w:rPr>
        <w:tab/>
      </w:r>
      <w:r>
        <w:rPr>
          <w:noProof/>
        </w:rPr>
        <w:t>Category 3</w:t>
      </w:r>
      <w:r>
        <w:rPr>
          <w:noProof/>
        </w:rPr>
        <w:tab/>
      </w:r>
      <w:r>
        <w:rPr>
          <w:noProof/>
        </w:rPr>
        <w:fldChar w:fldCharType="begin"/>
      </w:r>
      <w:r>
        <w:rPr>
          <w:noProof/>
        </w:rPr>
        <w:instrText xml:space="preserve"> PAGEREF _Toc465218648 \h </w:instrText>
      </w:r>
      <w:r>
        <w:rPr>
          <w:noProof/>
        </w:rPr>
      </w:r>
      <w:r>
        <w:rPr>
          <w:noProof/>
        </w:rPr>
        <w:fldChar w:fldCharType="separate"/>
      </w:r>
      <w:r>
        <w:rPr>
          <w:noProof/>
        </w:rPr>
        <w:t>6</w:t>
      </w:r>
      <w:r>
        <w:rPr>
          <w:noProof/>
        </w:rPr>
        <w:fldChar w:fldCharType="end"/>
      </w:r>
    </w:p>
    <w:p w14:paraId="3FE08BED" w14:textId="77777777" w:rsidR="00190023" w:rsidRPr="00190023" w:rsidRDefault="00190023">
      <w:pPr>
        <w:pStyle w:val="TOC3"/>
        <w:rPr>
          <w:rFonts w:eastAsiaTheme="minorEastAsia"/>
          <w:noProof/>
          <w:sz w:val="22"/>
          <w:lang w:val="en-US" w:eastAsia="da-DK"/>
        </w:rPr>
      </w:pPr>
      <w:r w:rsidRPr="002B275C">
        <w:rPr>
          <w:caps/>
          <w:noProof/>
        </w:rPr>
        <w:t>1.2.4</w:t>
      </w:r>
      <w:r w:rsidRPr="00190023">
        <w:rPr>
          <w:rFonts w:eastAsiaTheme="minorEastAsia"/>
          <w:noProof/>
          <w:sz w:val="22"/>
          <w:lang w:val="en-US" w:eastAsia="da-DK"/>
        </w:rPr>
        <w:tab/>
      </w:r>
      <w:r>
        <w:rPr>
          <w:noProof/>
        </w:rPr>
        <w:t>Overall</w:t>
      </w:r>
      <w:r>
        <w:rPr>
          <w:noProof/>
        </w:rPr>
        <w:tab/>
      </w:r>
      <w:r>
        <w:rPr>
          <w:noProof/>
        </w:rPr>
        <w:fldChar w:fldCharType="begin"/>
      </w:r>
      <w:r>
        <w:rPr>
          <w:noProof/>
        </w:rPr>
        <w:instrText xml:space="preserve"> PAGEREF _Toc465218649 \h </w:instrText>
      </w:r>
      <w:r>
        <w:rPr>
          <w:noProof/>
        </w:rPr>
      </w:r>
      <w:r>
        <w:rPr>
          <w:noProof/>
        </w:rPr>
        <w:fldChar w:fldCharType="separate"/>
      </w:r>
      <w:r>
        <w:rPr>
          <w:noProof/>
        </w:rPr>
        <w:t>6</w:t>
      </w:r>
      <w:r>
        <w:rPr>
          <w:noProof/>
        </w:rPr>
        <w:fldChar w:fldCharType="end"/>
      </w:r>
    </w:p>
    <w:p w14:paraId="2464DFA3" w14:textId="77777777" w:rsidR="00190023" w:rsidRDefault="00190023">
      <w:pPr>
        <w:pStyle w:val="TOC2"/>
        <w:tabs>
          <w:tab w:val="left" w:pos="540"/>
        </w:tabs>
        <w:rPr>
          <w:rFonts w:eastAsiaTheme="minorEastAsia"/>
          <w:color w:val="auto"/>
          <w:lang w:val="da-DK" w:eastAsia="da-DK"/>
        </w:rPr>
      </w:pPr>
      <w:r w:rsidRPr="002B275C">
        <w:t>1.3</w:t>
      </w:r>
      <w:r>
        <w:rPr>
          <w:rFonts w:eastAsiaTheme="minorEastAsia"/>
          <w:color w:val="auto"/>
          <w:lang w:val="da-DK" w:eastAsia="da-DK"/>
        </w:rPr>
        <w:tab/>
      </w:r>
      <w:r>
        <w:t>Availability Objectives</w:t>
      </w:r>
      <w:r>
        <w:tab/>
      </w:r>
      <w:r>
        <w:fldChar w:fldCharType="begin"/>
      </w:r>
      <w:r>
        <w:instrText xml:space="preserve"> PAGEREF _Toc465218650 \h </w:instrText>
      </w:r>
      <w:r>
        <w:fldChar w:fldCharType="separate"/>
      </w:r>
      <w:r>
        <w:t>6</w:t>
      </w:r>
      <w:r>
        <w:fldChar w:fldCharType="end"/>
      </w:r>
    </w:p>
    <w:p w14:paraId="4CE43034" w14:textId="77777777" w:rsidR="00190023" w:rsidRDefault="00190023">
      <w:pPr>
        <w:pStyle w:val="TOC1"/>
        <w:tabs>
          <w:tab w:val="left" w:pos="360"/>
        </w:tabs>
        <w:rPr>
          <w:rFonts w:eastAsiaTheme="minorEastAsia"/>
          <w:b w:val="0"/>
          <w:color w:val="auto"/>
          <w:lang w:val="da-DK" w:eastAsia="da-DK"/>
        </w:rPr>
      </w:pPr>
      <w:r w:rsidRPr="002B275C">
        <w:t>2</w:t>
      </w:r>
      <w:r>
        <w:rPr>
          <w:rFonts w:eastAsiaTheme="minorEastAsia"/>
          <w:b w:val="0"/>
          <w:color w:val="auto"/>
          <w:lang w:val="da-DK" w:eastAsia="da-DK"/>
        </w:rPr>
        <w:tab/>
      </w:r>
      <w:r>
        <w:t>ACRONYMS</w:t>
      </w:r>
      <w:r>
        <w:tab/>
      </w:r>
      <w:r>
        <w:fldChar w:fldCharType="begin"/>
      </w:r>
      <w:r>
        <w:instrText xml:space="preserve"> PAGEREF _Toc465218651 \h </w:instrText>
      </w:r>
      <w:r>
        <w:fldChar w:fldCharType="separate"/>
      </w:r>
      <w:r>
        <w:t>8</w:t>
      </w:r>
      <w:r>
        <w:fldChar w:fldCharType="end"/>
      </w:r>
    </w:p>
    <w:p w14:paraId="6243755C" w14:textId="77777777" w:rsidR="0078486B" w:rsidRDefault="00467517" w:rsidP="00040EB8">
      <w:pPr>
        <w:rPr>
          <w:b/>
          <w:noProof/>
          <w:color w:val="00558C" w:themeColor="accent1"/>
          <w:sz w:val="22"/>
        </w:rPr>
      </w:pPr>
      <w:r>
        <w:fldChar w:fldCharType="end"/>
      </w:r>
    </w:p>
    <w:p w14:paraId="50FA3F29" w14:textId="77777777" w:rsidR="00EB6F3C" w:rsidRDefault="00EB6F3C" w:rsidP="00920B0A">
      <w:pPr>
        <w:pStyle w:val="BodyText"/>
        <w:rPr>
          <w:lang w:val="fr-FR"/>
        </w:rPr>
      </w:pPr>
    </w:p>
    <w:p w14:paraId="2B55E196" w14:textId="77777777" w:rsidR="00920B0A" w:rsidRDefault="00920B0A" w:rsidP="003274DB">
      <w:pPr>
        <w:rPr>
          <w:lang w:val="fr-FR"/>
        </w:rPr>
      </w:pPr>
    </w:p>
    <w:p w14:paraId="18BBFB3B" w14:textId="77777777" w:rsidR="00790277" w:rsidRPr="0078486B" w:rsidRDefault="00790277" w:rsidP="003274DB">
      <w:pPr>
        <w:rPr>
          <w:lang w:val="fr-FR"/>
        </w:rPr>
        <w:sectPr w:rsidR="00790277" w:rsidRPr="0078486B" w:rsidSect="00F00376">
          <w:headerReference w:type="default" r:id="rId15"/>
          <w:pgSz w:w="11906" w:h="16838" w:code="9"/>
          <w:pgMar w:top="567" w:right="794" w:bottom="567" w:left="907" w:header="567" w:footer="567" w:gutter="0"/>
          <w:cols w:space="708"/>
          <w:docGrid w:linePitch="360"/>
        </w:sectPr>
      </w:pPr>
    </w:p>
    <w:p w14:paraId="7EA1C1B3" w14:textId="77777777" w:rsidR="00D40847" w:rsidRDefault="00E06118" w:rsidP="00D40847">
      <w:pPr>
        <w:pStyle w:val="Heading1"/>
        <w:rPr>
          <w:rFonts w:eastAsia="Times New Roman"/>
        </w:rPr>
      </w:pPr>
      <w:bookmarkStart w:id="33" w:name="_Toc465218639"/>
      <w:bookmarkStart w:id="34" w:name="_Toc442255952"/>
      <w:r w:rsidRPr="0050094A">
        <w:lastRenderedPageBreak/>
        <w:t>Categorisation and Availability Objectives for Short</w:t>
      </w:r>
      <w:r>
        <w:t xml:space="preserve"> Range Aids to Navigation</w:t>
      </w:r>
      <w:bookmarkEnd w:id="33"/>
    </w:p>
    <w:p w14:paraId="1E90E3DE" w14:textId="77777777" w:rsidR="00D40847" w:rsidRDefault="00D40847" w:rsidP="00D40847">
      <w:pPr>
        <w:pStyle w:val="Heading1separatationline"/>
      </w:pPr>
    </w:p>
    <w:p w14:paraId="37828E98" w14:textId="77777777" w:rsidR="00E06118" w:rsidRDefault="00E06118" w:rsidP="00E06118">
      <w:pPr>
        <w:pStyle w:val="Heading2"/>
      </w:pPr>
      <w:bookmarkStart w:id="35" w:name="_Toc465218640"/>
      <w:r>
        <w:t>iNTRODUCTION</w:t>
      </w:r>
      <w:bookmarkEnd w:id="35"/>
    </w:p>
    <w:p w14:paraId="26A539FB" w14:textId="77777777" w:rsidR="00E06118" w:rsidRDefault="00E06118" w:rsidP="00E06118">
      <w:pPr>
        <w:pStyle w:val="Heading2separationline"/>
      </w:pPr>
    </w:p>
    <w:p w14:paraId="2BAE2714" w14:textId="5272865F" w:rsidR="00E06118" w:rsidRDefault="00E06118" w:rsidP="00E06118">
      <w:pPr>
        <w:autoSpaceDE w:val="0"/>
        <w:autoSpaceDN w:val="0"/>
        <w:adjustRightInd w:val="0"/>
        <w:spacing w:line="240" w:lineRule="auto"/>
        <w:jc w:val="both"/>
        <w:rPr>
          <w:rFonts w:cs="Arial"/>
          <w:sz w:val="22"/>
          <w:lang w:val="en-US"/>
        </w:rPr>
      </w:pPr>
      <w:r w:rsidRPr="003D018B">
        <w:rPr>
          <w:rFonts w:cs="Arial"/>
          <w:sz w:val="22"/>
          <w:lang w:val="en-US"/>
        </w:rPr>
        <w:t xml:space="preserve">Availability of Aids to Navigation (AtoN) </w:t>
      </w:r>
      <w:proofErr w:type="gramStart"/>
      <w:r w:rsidRPr="003D018B">
        <w:rPr>
          <w:rFonts w:cs="Arial"/>
          <w:sz w:val="22"/>
          <w:lang w:val="en-US"/>
        </w:rPr>
        <w:t>has traditionally been linked</w:t>
      </w:r>
      <w:proofErr w:type="gramEnd"/>
      <w:r w:rsidRPr="003D018B">
        <w:rPr>
          <w:rFonts w:cs="Arial"/>
          <w:sz w:val="22"/>
          <w:lang w:val="en-US"/>
        </w:rPr>
        <w:t xml:space="preserve"> to the size and complexity of the individual AtoN or system of AtoN concerned – for example, major lighthouses have been rated as Category 1 and light buoys as Category 3. While this correlation has been relevant in the past for AtoN system of AtoN changes occurring in navigational safety requirements and in the technologies used in AtoN have indicated a need to review the basis on which availability </w:t>
      </w:r>
      <w:proofErr w:type="gramStart"/>
      <w:r w:rsidRPr="003D018B">
        <w:rPr>
          <w:rFonts w:cs="Arial"/>
          <w:sz w:val="22"/>
          <w:lang w:val="en-US"/>
        </w:rPr>
        <w:t>is defined</w:t>
      </w:r>
      <w:proofErr w:type="gramEnd"/>
      <w:r w:rsidRPr="003D018B">
        <w:rPr>
          <w:rFonts w:cs="Arial"/>
          <w:sz w:val="22"/>
          <w:lang w:val="en-US"/>
        </w:rPr>
        <w:t>.</w:t>
      </w:r>
    </w:p>
    <w:p w14:paraId="0E99BB83" w14:textId="668F6860" w:rsidR="00CA509C" w:rsidRDefault="00CA509C" w:rsidP="00E06118">
      <w:pPr>
        <w:autoSpaceDE w:val="0"/>
        <w:autoSpaceDN w:val="0"/>
        <w:adjustRightInd w:val="0"/>
        <w:spacing w:line="240" w:lineRule="auto"/>
        <w:jc w:val="both"/>
        <w:rPr>
          <w:rFonts w:cs="Arial"/>
          <w:sz w:val="22"/>
          <w:lang w:val="en-US"/>
        </w:rPr>
      </w:pPr>
    </w:p>
    <w:p w14:paraId="26A406D0" w14:textId="3E1A6A3C" w:rsidR="00CA509C" w:rsidRPr="003D018B" w:rsidRDefault="00CA509C" w:rsidP="00E06118">
      <w:pPr>
        <w:autoSpaceDE w:val="0"/>
        <w:autoSpaceDN w:val="0"/>
        <w:adjustRightInd w:val="0"/>
        <w:spacing w:line="240" w:lineRule="auto"/>
        <w:jc w:val="both"/>
        <w:rPr>
          <w:rFonts w:cs="Arial"/>
          <w:sz w:val="22"/>
          <w:lang w:val="en-US"/>
        </w:rPr>
      </w:pPr>
      <w:commentRangeStart w:id="36"/>
      <w:r>
        <w:rPr>
          <w:rFonts w:cs="Arial"/>
          <w:sz w:val="22"/>
          <w:lang w:val="en-US"/>
        </w:rPr>
        <w:t>SOLAS chapter 5 defines that Competent Authorities should provide aids to navigation relevant to volume of traffic and degree of risk.</w:t>
      </w:r>
      <w:commentRangeEnd w:id="36"/>
      <w:r>
        <w:rPr>
          <w:rStyle w:val="CommentReference"/>
        </w:rPr>
        <w:commentReference w:id="36"/>
      </w:r>
    </w:p>
    <w:p w14:paraId="531DFC63" w14:textId="77777777" w:rsidR="00E06118" w:rsidRPr="003D018B" w:rsidRDefault="00E06118" w:rsidP="00E06118">
      <w:pPr>
        <w:autoSpaceDE w:val="0"/>
        <w:autoSpaceDN w:val="0"/>
        <w:adjustRightInd w:val="0"/>
        <w:spacing w:line="240" w:lineRule="auto"/>
        <w:jc w:val="both"/>
        <w:rPr>
          <w:rFonts w:cs="Arial"/>
          <w:sz w:val="22"/>
          <w:lang w:val="en-US"/>
        </w:rPr>
      </w:pPr>
    </w:p>
    <w:p w14:paraId="40683ECD" w14:textId="3E5C2671" w:rsidR="00E06118" w:rsidRDefault="00E06118" w:rsidP="00E06118">
      <w:pPr>
        <w:autoSpaceDE w:val="0"/>
        <w:autoSpaceDN w:val="0"/>
        <w:adjustRightInd w:val="0"/>
        <w:spacing w:line="240" w:lineRule="auto"/>
        <w:jc w:val="both"/>
        <w:rPr>
          <w:ins w:id="37" w:author="4025" w:date="2016-10-27T04:45:00Z"/>
          <w:rFonts w:cs="Arial"/>
          <w:sz w:val="22"/>
          <w:lang w:val="en-US"/>
        </w:rPr>
      </w:pPr>
      <w:r w:rsidRPr="003D018B">
        <w:rPr>
          <w:rFonts w:cs="Arial"/>
          <w:sz w:val="22"/>
          <w:lang w:val="en-US"/>
        </w:rPr>
        <w:t xml:space="preserve">The adoption of contemporary risk management practices enables AtoN management authorities to define, preferably in consultation with mariners and other stakeholders, the availability requirements for the AtoN or system of AtoN concerned, and to assess its </w:t>
      </w:r>
      <w:ins w:id="38" w:author="4025" w:date="2016-10-27T04:25:00Z">
        <w:r w:rsidR="00CA509C">
          <w:rPr>
            <w:rFonts w:cs="Arial"/>
            <w:sz w:val="22"/>
            <w:lang w:val="en-US"/>
          </w:rPr>
          <w:t xml:space="preserve">current and </w:t>
        </w:r>
      </w:ins>
      <w:r w:rsidRPr="003D018B">
        <w:rPr>
          <w:rFonts w:cs="Arial"/>
          <w:sz w:val="22"/>
          <w:lang w:val="en-US"/>
        </w:rPr>
        <w:t xml:space="preserve">future </w:t>
      </w:r>
      <w:proofErr w:type="spellStart"/>
      <w:r w:rsidRPr="003D018B">
        <w:rPr>
          <w:rFonts w:cs="Arial"/>
          <w:sz w:val="22"/>
          <w:lang w:val="en-US"/>
        </w:rPr>
        <w:t>categorisation</w:t>
      </w:r>
      <w:proofErr w:type="spellEnd"/>
      <w:r w:rsidRPr="003D018B">
        <w:rPr>
          <w:rFonts w:cs="Arial"/>
          <w:sz w:val="22"/>
          <w:lang w:val="en-US"/>
        </w:rPr>
        <w:t xml:space="preserve"> based upon its navigational significance. The resulting </w:t>
      </w:r>
      <w:proofErr w:type="spellStart"/>
      <w:r w:rsidRPr="003D018B">
        <w:rPr>
          <w:rFonts w:cs="Arial"/>
          <w:sz w:val="22"/>
          <w:lang w:val="en-US"/>
        </w:rPr>
        <w:t>categorisation</w:t>
      </w:r>
      <w:proofErr w:type="spellEnd"/>
      <w:r w:rsidRPr="003D018B">
        <w:rPr>
          <w:rFonts w:cs="Arial"/>
          <w:sz w:val="22"/>
          <w:lang w:val="en-US"/>
        </w:rPr>
        <w:t xml:space="preserve"> of the AtoN or system of AtoN may result in some </w:t>
      </w:r>
      <w:del w:id="39" w:author="4025" w:date="2016-10-27T04:28:00Z">
        <w:r w:rsidRPr="003D018B" w:rsidDel="006E4884">
          <w:rPr>
            <w:rFonts w:cs="Arial"/>
            <w:sz w:val="22"/>
            <w:lang w:val="en-US"/>
          </w:rPr>
          <w:delText xml:space="preserve">traditional </w:delText>
        </w:r>
      </w:del>
      <w:r w:rsidRPr="003D018B">
        <w:rPr>
          <w:rFonts w:cs="Arial"/>
          <w:sz w:val="22"/>
          <w:lang w:val="en-US"/>
        </w:rPr>
        <w:t xml:space="preserve">higher category </w:t>
      </w:r>
      <w:ins w:id="40" w:author="4025" w:date="2016-10-27T04:29:00Z">
        <w:r w:rsidR="006E4884">
          <w:rPr>
            <w:rFonts w:cs="Arial"/>
            <w:sz w:val="22"/>
            <w:lang w:val="en-US"/>
          </w:rPr>
          <w:t>AtoN</w:t>
        </w:r>
      </w:ins>
      <w:del w:id="41" w:author="4025" w:date="2016-10-27T04:29:00Z">
        <w:r w:rsidRPr="003D018B" w:rsidDel="006E4884">
          <w:rPr>
            <w:rFonts w:cs="Arial"/>
            <w:sz w:val="22"/>
            <w:lang w:val="en-US"/>
          </w:rPr>
          <w:delText>aids</w:delText>
        </w:r>
      </w:del>
      <w:r w:rsidRPr="003D018B">
        <w:rPr>
          <w:rFonts w:cs="Arial"/>
          <w:sz w:val="22"/>
          <w:lang w:val="en-US"/>
        </w:rPr>
        <w:t xml:space="preserve"> </w:t>
      </w:r>
      <w:proofErr w:type="gramStart"/>
      <w:r w:rsidRPr="003D018B">
        <w:rPr>
          <w:rFonts w:cs="Arial"/>
          <w:sz w:val="22"/>
          <w:lang w:val="en-US"/>
        </w:rPr>
        <w:t>being downgraded</w:t>
      </w:r>
      <w:proofErr w:type="gramEnd"/>
      <w:r w:rsidRPr="003D018B">
        <w:rPr>
          <w:rFonts w:cs="Arial"/>
          <w:sz w:val="22"/>
          <w:lang w:val="en-US"/>
        </w:rPr>
        <w:t xml:space="preserve"> and, alternatively, the potential for lower category </w:t>
      </w:r>
      <w:ins w:id="42" w:author="4025" w:date="2016-10-27T04:29:00Z">
        <w:r w:rsidR="006E4884">
          <w:rPr>
            <w:rFonts w:cs="Arial"/>
            <w:sz w:val="22"/>
            <w:lang w:val="en-US"/>
          </w:rPr>
          <w:t>AtoN</w:t>
        </w:r>
      </w:ins>
      <w:del w:id="43" w:author="4025" w:date="2016-10-27T04:29:00Z">
        <w:r w:rsidRPr="003D018B" w:rsidDel="006E4884">
          <w:rPr>
            <w:rFonts w:cs="Arial"/>
            <w:sz w:val="22"/>
            <w:lang w:val="en-US"/>
          </w:rPr>
          <w:delText>aids</w:delText>
        </w:r>
      </w:del>
      <w:r w:rsidRPr="003D018B">
        <w:rPr>
          <w:rFonts w:cs="Arial"/>
          <w:sz w:val="22"/>
          <w:lang w:val="en-US"/>
        </w:rPr>
        <w:t xml:space="preserve"> to be upgraded.</w:t>
      </w:r>
    </w:p>
    <w:p w14:paraId="703B9B75" w14:textId="69DD847F" w:rsidR="00DD65C3" w:rsidRDefault="00DD65C3" w:rsidP="00E06118">
      <w:pPr>
        <w:autoSpaceDE w:val="0"/>
        <w:autoSpaceDN w:val="0"/>
        <w:adjustRightInd w:val="0"/>
        <w:spacing w:line="240" w:lineRule="auto"/>
        <w:jc w:val="both"/>
        <w:rPr>
          <w:ins w:id="44" w:author="4025" w:date="2016-10-27T04:45:00Z"/>
          <w:rFonts w:cs="Arial"/>
          <w:sz w:val="22"/>
          <w:lang w:val="en-US"/>
        </w:rPr>
      </w:pPr>
    </w:p>
    <w:p w14:paraId="7230FDE9" w14:textId="0D783B86" w:rsidR="00DD65C3" w:rsidRDefault="00DD65C3" w:rsidP="00E06118">
      <w:pPr>
        <w:autoSpaceDE w:val="0"/>
        <w:autoSpaceDN w:val="0"/>
        <w:adjustRightInd w:val="0"/>
        <w:spacing w:line="240" w:lineRule="auto"/>
        <w:jc w:val="both"/>
        <w:rPr>
          <w:rFonts w:cs="Arial"/>
          <w:sz w:val="22"/>
          <w:lang w:val="en-US"/>
        </w:rPr>
      </w:pPr>
      <w:ins w:id="45" w:author="4025" w:date="2016-10-27T04:45:00Z">
        <w:r>
          <w:rPr>
            <w:rFonts w:cs="Arial"/>
            <w:sz w:val="22"/>
            <w:lang w:val="en-US"/>
          </w:rPr>
          <w:t xml:space="preserve">Whenever AtoN is mentioned in this </w:t>
        </w:r>
        <w:proofErr w:type="gramStart"/>
        <w:r>
          <w:rPr>
            <w:rFonts w:cs="Arial"/>
            <w:sz w:val="22"/>
            <w:lang w:val="en-US"/>
          </w:rPr>
          <w:t>document</w:t>
        </w:r>
        <w:proofErr w:type="gramEnd"/>
        <w:r>
          <w:rPr>
            <w:rFonts w:cs="Arial"/>
            <w:sz w:val="22"/>
            <w:lang w:val="en-US"/>
          </w:rPr>
          <w:t xml:space="preserve"> it shall also mean a system of </w:t>
        </w:r>
        <w:commentRangeStart w:id="46"/>
        <w:r>
          <w:rPr>
            <w:rFonts w:cs="Arial"/>
            <w:sz w:val="22"/>
            <w:lang w:val="en-US"/>
          </w:rPr>
          <w:t>AtoN</w:t>
        </w:r>
      </w:ins>
      <w:commentRangeEnd w:id="46"/>
      <w:ins w:id="47" w:author="4025" w:date="2016-10-27T04:46:00Z">
        <w:r>
          <w:rPr>
            <w:rStyle w:val="CommentReference"/>
          </w:rPr>
          <w:commentReference w:id="46"/>
        </w:r>
      </w:ins>
      <w:ins w:id="48" w:author="4025" w:date="2016-10-27T04:45:00Z">
        <w:r>
          <w:rPr>
            <w:rFonts w:cs="Arial"/>
            <w:sz w:val="22"/>
            <w:lang w:val="en-US"/>
          </w:rPr>
          <w:t xml:space="preserve">. </w:t>
        </w:r>
      </w:ins>
    </w:p>
    <w:p w14:paraId="7A3E1A55" w14:textId="77777777" w:rsidR="00E06118" w:rsidRDefault="00E06118" w:rsidP="00E06118">
      <w:pPr>
        <w:autoSpaceDE w:val="0"/>
        <w:autoSpaceDN w:val="0"/>
        <w:adjustRightInd w:val="0"/>
        <w:spacing w:line="240" w:lineRule="auto"/>
        <w:jc w:val="both"/>
        <w:rPr>
          <w:rFonts w:cs="Arial"/>
          <w:sz w:val="22"/>
          <w:lang w:val="en-US"/>
        </w:rPr>
      </w:pPr>
    </w:p>
    <w:p w14:paraId="3B85233E" w14:textId="77777777" w:rsidR="00E06118" w:rsidRDefault="00E06118" w:rsidP="00E06118">
      <w:pPr>
        <w:pStyle w:val="Heading3"/>
      </w:pPr>
      <w:bookmarkStart w:id="49" w:name="_Toc465218641"/>
      <w:r>
        <w:t>scope</w:t>
      </w:r>
      <w:bookmarkEnd w:id="49"/>
    </w:p>
    <w:p w14:paraId="7DA5DECE" w14:textId="0A562334" w:rsidR="00E06118" w:rsidRDefault="00E06118" w:rsidP="00E06118">
      <w:pPr>
        <w:pStyle w:val="BodyText"/>
        <w:rPr>
          <w:lang w:val="en-US"/>
        </w:rPr>
      </w:pPr>
      <w:r w:rsidRPr="003D018B">
        <w:rPr>
          <w:lang w:val="en-US"/>
        </w:rPr>
        <w:t>This document provides a method to categori</w:t>
      </w:r>
      <w:ins w:id="50" w:author="4025" w:date="2016-10-27T04:28:00Z">
        <w:r w:rsidR="006E4884">
          <w:rPr>
            <w:lang w:val="en-US"/>
          </w:rPr>
          <w:t>z</w:t>
        </w:r>
      </w:ins>
      <w:del w:id="51" w:author="4025" w:date="2016-10-27T04:28:00Z">
        <w:r w:rsidRPr="003D018B" w:rsidDel="006E4884">
          <w:rPr>
            <w:lang w:val="en-US"/>
          </w:rPr>
          <w:delText>s</w:delText>
        </w:r>
      </w:del>
      <w:r w:rsidRPr="003D018B">
        <w:rPr>
          <w:lang w:val="en-US"/>
        </w:rPr>
        <w:t xml:space="preserve">e and </w:t>
      </w:r>
      <w:del w:id="52" w:author="Cathrine Maria Steenberg" w:date="2016-04-20T09:40:00Z">
        <w:r w:rsidRPr="003D018B" w:rsidDel="008610AC">
          <w:rPr>
            <w:lang w:val="en-US"/>
          </w:rPr>
          <w:delText>calculate</w:delText>
        </w:r>
      </w:del>
      <w:ins w:id="53" w:author="Cathrine Maria Steenberg" w:date="2016-04-20T09:40:00Z">
        <w:r w:rsidR="008610AC">
          <w:rPr>
            <w:lang w:val="en-US"/>
          </w:rPr>
          <w:t>further provides</w:t>
        </w:r>
      </w:ins>
      <w:r w:rsidRPr="003D018B">
        <w:rPr>
          <w:lang w:val="en-US"/>
        </w:rPr>
        <w:t xml:space="preserve"> </w:t>
      </w:r>
      <w:ins w:id="54" w:author="Cathrine Maria Steenberg" w:date="2016-04-20T09:40:00Z">
        <w:r w:rsidR="008610AC" w:rsidRPr="0050094A">
          <w:rPr>
            <w:lang w:val="en-US"/>
          </w:rPr>
          <w:t>availability objectives for each category of AtoN or System of</w:t>
        </w:r>
        <w:r w:rsidR="008610AC">
          <w:rPr>
            <w:lang w:val="en-US"/>
          </w:rPr>
          <w:t xml:space="preserve"> </w:t>
        </w:r>
        <w:r w:rsidR="008610AC" w:rsidRPr="0050094A">
          <w:rPr>
            <w:lang w:val="en-US"/>
          </w:rPr>
          <w:t>AtoN</w:t>
        </w:r>
      </w:ins>
      <w:del w:id="55" w:author="Cathrine Maria Steenberg" w:date="2016-04-20T09:40:00Z">
        <w:r w:rsidRPr="003D018B" w:rsidDel="008610AC">
          <w:rPr>
            <w:lang w:val="en-US"/>
          </w:rPr>
          <w:delText>AtoN availability for both AtoN</w:delText>
        </w:r>
        <w:r w:rsidDel="008610AC">
          <w:rPr>
            <w:lang w:val="en-US"/>
          </w:rPr>
          <w:delText xml:space="preserve"> </w:delText>
        </w:r>
        <w:r w:rsidRPr="003D018B" w:rsidDel="008610AC">
          <w:rPr>
            <w:lang w:val="en-US"/>
          </w:rPr>
          <w:delText>and system of AtoN</w:delText>
        </w:r>
      </w:del>
      <w:r w:rsidRPr="003D018B">
        <w:rPr>
          <w:lang w:val="en-US"/>
        </w:rPr>
        <w:t>. It does not consider other AtoN</w:t>
      </w:r>
      <w:ins w:id="56" w:author="4025" w:date="2016-10-27T04:38:00Z">
        <w:r w:rsidR="007D70BD">
          <w:rPr>
            <w:lang w:val="en-US"/>
          </w:rPr>
          <w:t>,</w:t>
        </w:r>
      </w:ins>
      <w:r w:rsidRPr="003D018B">
        <w:rPr>
          <w:lang w:val="en-US"/>
        </w:rPr>
        <w:t xml:space="preserve"> </w:t>
      </w:r>
      <w:del w:id="57" w:author="4025" w:date="2016-10-27T04:38:00Z">
        <w:r w:rsidRPr="003D018B" w:rsidDel="007D70BD">
          <w:rPr>
            <w:lang w:val="en-US"/>
          </w:rPr>
          <w:delText xml:space="preserve">considered in the mix of </w:delText>
        </w:r>
      </w:del>
      <w:del w:id="58" w:author="4025" w:date="2016-10-27T04:36:00Z">
        <w:r w:rsidRPr="003D018B" w:rsidDel="006E4884">
          <w:rPr>
            <w:lang w:val="en-US"/>
          </w:rPr>
          <w:delText>AtoN</w:delText>
        </w:r>
      </w:del>
      <w:del w:id="59" w:author="4025" w:date="2016-10-27T04:38:00Z">
        <w:r w:rsidRPr="003D018B" w:rsidDel="007D70BD">
          <w:rPr>
            <w:lang w:val="en-US"/>
          </w:rPr>
          <w:delText xml:space="preserve"> </w:delText>
        </w:r>
      </w:del>
      <w:r w:rsidRPr="003D018B">
        <w:rPr>
          <w:lang w:val="en-US"/>
        </w:rPr>
        <w:t>such as</w:t>
      </w:r>
      <w:r>
        <w:rPr>
          <w:lang w:val="en-US"/>
        </w:rPr>
        <w:t xml:space="preserve"> </w:t>
      </w:r>
      <w:r w:rsidRPr="003D018B">
        <w:rPr>
          <w:lang w:val="en-US"/>
        </w:rPr>
        <w:t>radio-navigation systems</w:t>
      </w:r>
      <w:ins w:id="60" w:author="4025" w:date="2016-10-27T04:35:00Z">
        <w:r w:rsidR="006E4884">
          <w:rPr>
            <w:lang w:val="en-US"/>
          </w:rPr>
          <w:t xml:space="preserve"> (GNSS or DGNSS)</w:t>
        </w:r>
      </w:ins>
      <w:r w:rsidRPr="003D018B">
        <w:rPr>
          <w:lang w:val="en-US"/>
        </w:rPr>
        <w:t xml:space="preserve"> or Vessel Traffic Services (VTS).</w:t>
      </w:r>
    </w:p>
    <w:p w14:paraId="5F618A82" w14:textId="77777777" w:rsidR="00E06118" w:rsidRDefault="00E06118" w:rsidP="00E06118">
      <w:pPr>
        <w:pStyle w:val="Heading3"/>
      </w:pPr>
      <w:bookmarkStart w:id="61" w:name="_Toc465218642"/>
      <w:r>
        <w:t>Definitions</w:t>
      </w:r>
      <w:bookmarkEnd w:id="61"/>
    </w:p>
    <w:p w14:paraId="3C0B78DD" w14:textId="77777777" w:rsidR="00E06118" w:rsidRDefault="00E06118" w:rsidP="00E06118">
      <w:pPr>
        <w:pStyle w:val="Heading4"/>
      </w:pPr>
      <w:r>
        <w:t xml:space="preserve">Short Range Aids to Navigation </w:t>
      </w:r>
    </w:p>
    <w:p w14:paraId="1F2895BF" w14:textId="77777777" w:rsidR="00E06118" w:rsidRPr="0093218F" w:rsidRDefault="00E06118" w:rsidP="00E06118">
      <w:pPr>
        <w:pStyle w:val="BodyText"/>
      </w:pPr>
      <w:r w:rsidRPr="0093218F">
        <w:t>All AtoN intended for use within visual, audible or radar range of the mariner.</w:t>
      </w:r>
    </w:p>
    <w:p w14:paraId="73058398" w14:textId="77777777" w:rsidR="00E06118" w:rsidRPr="00EF3A7B" w:rsidRDefault="00E06118" w:rsidP="00E06118">
      <w:pPr>
        <w:pStyle w:val="Heading4"/>
      </w:pPr>
      <w:r>
        <w:t xml:space="preserve">System of AtoN </w:t>
      </w:r>
    </w:p>
    <w:p w14:paraId="35965BCD" w14:textId="77777777" w:rsidR="00E06118" w:rsidRDefault="00E06118" w:rsidP="00E06118">
      <w:pPr>
        <w:pStyle w:val="BodyText"/>
        <w:rPr>
          <w:lang w:val="en-US"/>
        </w:rPr>
      </w:pPr>
      <w:r w:rsidRPr="003D018B">
        <w:rPr>
          <w:lang w:val="en-US"/>
        </w:rPr>
        <w:t xml:space="preserve">A group of complementary short range AtoN intended </w:t>
      </w:r>
      <w:proofErr w:type="gramStart"/>
      <w:r w:rsidRPr="003D018B">
        <w:rPr>
          <w:lang w:val="en-US"/>
        </w:rPr>
        <w:t>to collectively provide</w:t>
      </w:r>
      <w:proofErr w:type="gramEnd"/>
      <w:r w:rsidRPr="003D018B">
        <w:rPr>
          <w:lang w:val="en-US"/>
        </w:rPr>
        <w:t xml:space="preserve"> sufficient and</w:t>
      </w:r>
      <w:r>
        <w:rPr>
          <w:lang w:val="en-US"/>
        </w:rPr>
        <w:t xml:space="preserve"> </w:t>
      </w:r>
      <w:r w:rsidRPr="003D018B">
        <w:rPr>
          <w:lang w:val="en-US"/>
        </w:rPr>
        <w:t>timely information with which to safely navigate vessels within and through a waterway.</w:t>
      </w:r>
    </w:p>
    <w:p w14:paraId="644C8B6E" w14:textId="77777777" w:rsidR="00E06118" w:rsidRPr="00EF3A7B" w:rsidRDefault="00E06118" w:rsidP="00E06118">
      <w:pPr>
        <w:pStyle w:val="Heading4"/>
      </w:pPr>
      <w:r>
        <w:t>Availability</w:t>
      </w:r>
    </w:p>
    <w:p w14:paraId="678DF17F" w14:textId="77777777" w:rsidR="00E06118" w:rsidRDefault="00E06118" w:rsidP="00E06118">
      <w:pPr>
        <w:pStyle w:val="BodyText"/>
        <w:rPr>
          <w:lang w:val="en-US"/>
        </w:rPr>
      </w:pPr>
      <w:proofErr w:type="gramStart"/>
      <w:r w:rsidRPr="0093218F">
        <w:rPr>
          <w:lang w:val="en-US"/>
        </w:rPr>
        <w:t>The probability that an AtoN or system of AtoN, as defined by the Competent Authority, is</w:t>
      </w:r>
      <w:r>
        <w:rPr>
          <w:lang w:val="en-US"/>
        </w:rPr>
        <w:t xml:space="preserve"> </w:t>
      </w:r>
      <w:r w:rsidRPr="0093218F">
        <w:rPr>
          <w:lang w:val="en-US"/>
        </w:rPr>
        <w:t>performing its specified function at any randomly chosen time.</w:t>
      </w:r>
      <w:proofErr w:type="gramEnd"/>
      <w:r w:rsidRPr="0093218F">
        <w:rPr>
          <w:lang w:val="en-US"/>
        </w:rPr>
        <w:t xml:space="preserve"> This </w:t>
      </w:r>
      <w:proofErr w:type="gramStart"/>
      <w:r w:rsidRPr="0093218F">
        <w:rPr>
          <w:lang w:val="en-US"/>
        </w:rPr>
        <w:t>is expressed</w:t>
      </w:r>
      <w:proofErr w:type="gramEnd"/>
      <w:r w:rsidRPr="0093218F">
        <w:rPr>
          <w:lang w:val="en-US"/>
        </w:rPr>
        <w:t xml:space="preserve"> as a</w:t>
      </w:r>
      <w:r>
        <w:rPr>
          <w:lang w:val="en-US"/>
        </w:rPr>
        <w:t xml:space="preserve"> </w:t>
      </w:r>
      <w:r w:rsidRPr="0093218F">
        <w:rPr>
          <w:lang w:val="en-US"/>
        </w:rPr>
        <w:t>percentage of total time that an AtoN or system of AtoN should be performing their specified</w:t>
      </w:r>
      <w:r>
        <w:rPr>
          <w:lang w:val="en-US"/>
        </w:rPr>
        <w:t xml:space="preserve"> </w:t>
      </w:r>
      <w:r w:rsidRPr="0093218F">
        <w:rPr>
          <w:lang w:val="en-US"/>
        </w:rPr>
        <w:t>function.</w:t>
      </w:r>
      <w:r>
        <w:rPr>
          <w:rStyle w:val="FootnoteReference"/>
          <w:lang w:val="en-US"/>
        </w:rPr>
        <w:footnoteReference w:id="1"/>
      </w:r>
    </w:p>
    <w:p w14:paraId="4B767C9D" w14:textId="77777777" w:rsidR="00E06118" w:rsidRDefault="00E06118" w:rsidP="00E06118">
      <w:pPr>
        <w:pStyle w:val="Heading3"/>
      </w:pPr>
      <w:bookmarkStart w:id="64" w:name="_Toc465218643"/>
      <w:r>
        <w:t>Considerations</w:t>
      </w:r>
      <w:bookmarkEnd w:id="64"/>
    </w:p>
    <w:p w14:paraId="1B9766F5" w14:textId="2E98BDE7" w:rsidR="00E06118" w:rsidRPr="00350FA2" w:rsidRDefault="00E06118" w:rsidP="00E06118">
      <w:pPr>
        <w:pStyle w:val="BodyText"/>
      </w:pPr>
      <w:r w:rsidRPr="0093218F">
        <w:rPr>
          <w:lang w:val="en-US"/>
        </w:rPr>
        <w:t xml:space="preserve">The </w:t>
      </w:r>
      <w:proofErr w:type="spellStart"/>
      <w:ins w:id="65" w:author="4025" w:date="2016-10-27T04:43:00Z">
        <w:r w:rsidR="00DD65C3">
          <w:rPr>
            <w:lang w:val="en-US"/>
          </w:rPr>
          <w:t>c</w:t>
        </w:r>
      </w:ins>
      <w:del w:id="66" w:author="4025" w:date="2016-10-27T04:43:00Z">
        <w:r w:rsidRPr="0093218F" w:rsidDel="00DD65C3">
          <w:rPr>
            <w:lang w:val="en-US"/>
          </w:rPr>
          <w:delText>C</w:delText>
        </w:r>
      </w:del>
      <w:r w:rsidRPr="0093218F">
        <w:rPr>
          <w:lang w:val="en-US"/>
        </w:rPr>
        <w:t>ategori</w:t>
      </w:r>
      <w:ins w:id="67" w:author="4025" w:date="2016-10-27T04:43:00Z">
        <w:r w:rsidR="00DD65C3">
          <w:rPr>
            <w:lang w:val="en-US"/>
          </w:rPr>
          <w:t>s</w:t>
        </w:r>
      </w:ins>
      <w:del w:id="68" w:author="4025" w:date="2016-10-27T04:43:00Z">
        <w:r w:rsidRPr="0093218F" w:rsidDel="00DD65C3">
          <w:rPr>
            <w:lang w:val="en-US"/>
          </w:rPr>
          <w:delText>s</w:delText>
        </w:r>
      </w:del>
      <w:r w:rsidRPr="0093218F">
        <w:rPr>
          <w:lang w:val="en-US"/>
        </w:rPr>
        <w:t>ation</w:t>
      </w:r>
      <w:proofErr w:type="spellEnd"/>
      <w:r w:rsidRPr="0093218F">
        <w:rPr>
          <w:lang w:val="en-US"/>
        </w:rPr>
        <w:t xml:space="preserve"> of AtoN should be based on </w:t>
      </w:r>
      <w:proofErr w:type="gramStart"/>
      <w:r w:rsidRPr="0093218F">
        <w:rPr>
          <w:lang w:val="en-US"/>
        </w:rPr>
        <w:t>a</w:t>
      </w:r>
      <w:proofErr w:type="gramEnd"/>
      <w:r w:rsidRPr="0093218F">
        <w:rPr>
          <w:lang w:val="en-US"/>
        </w:rPr>
        <w:t xml:space="preserve"> </w:t>
      </w:r>
      <w:ins w:id="69" w:author="4025" w:date="2016-10-27T04:44:00Z">
        <w:r w:rsidR="00DD65C3">
          <w:rPr>
            <w:lang w:val="en-US"/>
          </w:rPr>
          <w:t>r</w:t>
        </w:r>
      </w:ins>
      <w:del w:id="70" w:author="4025" w:date="2016-10-27T04:44:00Z">
        <w:r w:rsidRPr="0093218F" w:rsidDel="00DD65C3">
          <w:rPr>
            <w:lang w:val="en-US"/>
          </w:rPr>
          <w:delText>R</w:delText>
        </w:r>
      </w:del>
      <w:r w:rsidRPr="0093218F">
        <w:rPr>
          <w:lang w:val="en-US"/>
        </w:rPr>
        <w:t xml:space="preserve">isk </w:t>
      </w:r>
      <w:ins w:id="71" w:author="4025" w:date="2016-10-27T04:44:00Z">
        <w:r w:rsidR="00DD65C3">
          <w:rPr>
            <w:lang w:val="en-US"/>
          </w:rPr>
          <w:t>a</w:t>
        </w:r>
      </w:ins>
      <w:del w:id="72" w:author="4025" w:date="2016-10-27T04:44:00Z">
        <w:r w:rsidRPr="0093218F" w:rsidDel="00DD65C3">
          <w:rPr>
            <w:lang w:val="en-US"/>
          </w:rPr>
          <w:delText>A</w:delText>
        </w:r>
      </w:del>
      <w:r w:rsidRPr="0093218F">
        <w:rPr>
          <w:lang w:val="en-US"/>
        </w:rPr>
        <w:t>ssessment methodology that assesses</w:t>
      </w:r>
      <w:r>
        <w:rPr>
          <w:lang w:val="en-US"/>
        </w:rPr>
        <w:t xml:space="preserve"> </w:t>
      </w:r>
      <w:r w:rsidRPr="0093218F">
        <w:rPr>
          <w:lang w:val="en-US"/>
        </w:rPr>
        <w:t>the navigational significance of an AtoN or system of AtoN, taking into consideration factors</w:t>
      </w:r>
      <w:r>
        <w:rPr>
          <w:lang w:val="en-US"/>
        </w:rPr>
        <w:t xml:space="preserve"> </w:t>
      </w:r>
      <w:r w:rsidRPr="0093218F">
        <w:rPr>
          <w:lang w:val="en-US"/>
        </w:rPr>
        <w:t>such as:</w:t>
      </w:r>
    </w:p>
    <w:p w14:paraId="1A55894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Waterway significance;</w:t>
      </w:r>
    </w:p>
    <w:p w14:paraId="5E7FBB63"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lastRenderedPageBreak/>
        <w:t>Areas of environmental sensitivity;</w:t>
      </w:r>
    </w:p>
    <w:p w14:paraId="65449BF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cargo;</w:t>
      </w:r>
    </w:p>
    <w:p w14:paraId="141FDB6D"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navigation;</w:t>
      </w:r>
    </w:p>
    <w:p w14:paraId="25319AC6"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Traffic density;</w:t>
      </w:r>
    </w:p>
    <w:p w14:paraId="7B0B5DE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Mix of AtoN and their coverage;</w:t>
      </w:r>
    </w:p>
    <w:p w14:paraId="7E1EDED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Climate (ice, fog etc.);</w:t>
      </w:r>
    </w:p>
    <w:p w14:paraId="0158535A" w14:textId="77777777" w:rsidR="00E06118" w:rsidRPr="0093218F" w:rsidRDefault="00E06118" w:rsidP="00E06118">
      <w:pPr>
        <w:pStyle w:val="BodyText"/>
        <w:numPr>
          <w:ilvl w:val="0"/>
          <w:numId w:val="43"/>
        </w:numPr>
        <w:ind w:left="425" w:hanging="425"/>
        <w:rPr>
          <w:rFonts w:cs="Arial"/>
          <w:lang w:val="en-US"/>
        </w:rPr>
      </w:pPr>
      <w:proofErr w:type="gramStart"/>
      <w:r w:rsidRPr="0093218F">
        <w:rPr>
          <w:rFonts w:cs="Arial"/>
          <w:lang w:val="en-US"/>
        </w:rPr>
        <w:t>National concerns and priorities.</w:t>
      </w:r>
      <w:proofErr w:type="gramEnd"/>
    </w:p>
    <w:p w14:paraId="34824471" w14:textId="77777777" w:rsidR="00E06118" w:rsidRDefault="00E06118" w:rsidP="00E06118">
      <w:pPr>
        <w:pStyle w:val="BodyText"/>
        <w:rPr>
          <w:rFonts w:ascii="Arial" w:hAnsi="Arial" w:cs="Arial"/>
          <w:lang w:val="da-DK"/>
        </w:rPr>
      </w:pPr>
    </w:p>
    <w:p w14:paraId="048864FE" w14:textId="77777777" w:rsidR="00E06118" w:rsidRDefault="00E06118" w:rsidP="00E06118">
      <w:pPr>
        <w:pStyle w:val="Heading3"/>
      </w:pPr>
      <w:bookmarkStart w:id="73" w:name="_Toc465218644"/>
      <w:r>
        <w:t>Assessment Aspects</w:t>
      </w:r>
      <w:bookmarkEnd w:id="73"/>
    </w:p>
    <w:p w14:paraId="7F971D41" w14:textId="77777777" w:rsidR="00E06118" w:rsidRPr="0093218F" w:rsidRDefault="00E06118" w:rsidP="00E06118">
      <w:pPr>
        <w:pStyle w:val="BodyText"/>
        <w:rPr>
          <w:lang w:val="en-US"/>
        </w:rPr>
      </w:pPr>
      <w:r w:rsidRPr="0093218F">
        <w:rPr>
          <w:lang w:val="en-US"/>
        </w:rPr>
        <w:t xml:space="preserve">The </w:t>
      </w:r>
      <w:proofErr w:type="spellStart"/>
      <w:r w:rsidRPr="0093218F">
        <w:rPr>
          <w:lang w:val="en-US"/>
        </w:rPr>
        <w:t>categorisation</w:t>
      </w:r>
      <w:proofErr w:type="spellEnd"/>
      <w:r w:rsidRPr="0093218F">
        <w:rPr>
          <w:lang w:val="en-US"/>
        </w:rPr>
        <w:t xml:space="preserve"> of an AtoN or system of AtoN also depends on aspects such as:</w:t>
      </w:r>
    </w:p>
    <w:p w14:paraId="634A38EA" w14:textId="77777777" w:rsidR="00E06118" w:rsidRDefault="00E06118" w:rsidP="00E06118">
      <w:pPr>
        <w:pStyle w:val="BodyText"/>
        <w:numPr>
          <w:ilvl w:val="0"/>
          <w:numId w:val="43"/>
        </w:numPr>
        <w:ind w:left="425" w:hanging="425"/>
        <w:rPr>
          <w:lang w:val="da-DK"/>
        </w:rPr>
      </w:pPr>
      <w:r w:rsidRPr="00634207">
        <w:rPr>
          <w:lang w:val="da-DK"/>
        </w:rPr>
        <w:t>Existing technology;</w:t>
      </w:r>
    </w:p>
    <w:p w14:paraId="317659A0" w14:textId="77777777" w:rsidR="00E06118" w:rsidRPr="00634207" w:rsidRDefault="00E06118" w:rsidP="00E06118">
      <w:pPr>
        <w:pStyle w:val="BodyText"/>
        <w:numPr>
          <w:ilvl w:val="0"/>
          <w:numId w:val="43"/>
        </w:numPr>
        <w:ind w:left="425" w:hanging="425"/>
        <w:rPr>
          <w:lang w:val="da-DK"/>
        </w:rPr>
      </w:pPr>
      <w:r w:rsidRPr="00634207">
        <w:rPr>
          <w:lang w:val="da-DK"/>
        </w:rPr>
        <w:t>Logistics;</w:t>
      </w:r>
    </w:p>
    <w:p w14:paraId="24592931" w14:textId="77777777" w:rsidR="00E06118" w:rsidRDefault="00E06118" w:rsidP="00E06118">
      <w:pPr>
        <w:pStyle w:val="BodyText"/>
        <w:numPr>
          <w:ilvl w:val="0"/>
          <w:numId w:val="43"/>
        </w:numPr>
        <w:ind w:left="425" w:hanging="425"/>
        <w:rPr>
          <w:lang w:val="da-DK"/>
        </w:rPr>
      </w:pPr>
      <w:r>
        <w:rPr>
          <w:lang w:val="da-DK"/>
        </w:rPr>
        <w:t>Redundancy;</w:t>
      </w:r>
    </w:p>
    <w:p w14:paraId="0B8DFD05" w14:textId="77777777" w:rsidR="00E06118" w:rsidRDefault="00E06118" w:rsidP="00E06118">
      <w:pPr>
        <w:pStyle w:val="BodyText"/>
        <w:numPr>
          <w:ilvl w:val="0"/>
          <w:numId w:val="43"/>
        </w:numPr>
        <w:ind w:left="425" w:hanging="425"/>
        <w:rPr>
          <w:lang w:val="da-DK"/>
        </w:rPr>
      </w:pPr>
      <w:r>
        <w:rPr>
          <w:lang w:val="da-DK"/>
        </w:rPr>
        <w:t>Accessibility;</w:t>
      </w:r>
    </w:p>
    <w:p w14:paraId="61304F7A" w14:textId="07DB9A4D" w:rsidR="00E06118" w:rsidRPr="0093218F" w:rsidRDefault="00E06118" w:rsidP="00E06118">
      <w:pPr>
        <w:pStyle w:val="BodyText"/>
        <w:numPr>
          <w:ilvl w:val="0"/>
          <w:numId w:val="43"/>
        </w:numPr>
        <w:ind w:left="425" w:hanging="425"/>
        <w:rPr>
          <w:lang w:val="en-US"/>
        </w:rPr>
      </w:pPr>
      <w:proofErr w:type="gramStart"/>
      <w:r w:rsidRPr="0093218F">
        <w:rPr>
          <w:lang w:val="en-US"/>
        </w:rPr>
        <w:t xml:space="preserve">Other navigational services available to the mariner including, pilotage, VTS, </w:t>
      </w:r>
      <w:commentRangeStart w:id="74"/>
      <w:r w:rsidRPr="0093218F">
        <w:rPr>
          <w:lang w:val="en-US"/>
        </w:rPr>
        <w:t>GNSS</w:t>
      </w:r>
      <w:commentRangeEnd w:id="74"/>
      <w:r w:rsidR="009376B3">
        <w:rPr>
          <w:rStyle w:val="CommentReference"/>
        </w:rPr>
        <w:commentReference w:id="74"/>
      </w:r>
      <w:ins w:id="75" w:author="4025" w:date="2016-10-27T04:48:00Z">
        <w:r w:rsidR="009376B3">
          <w:rPr>
            <w:lang w:val="en-US"/>
          </w:rPr>
          <w:t>.</w:t>
        </w:r>
      </w:ins>
      <w:proofErr w:type="gramEnd"/>
      <w:del w:id="76" w:author="4025" w:date="2016-10-27T04:48:00Z">
        <w:r w:rsidRPr="0093218F" w:rsidDel="009376B3">
          <w:rPr>
            <w:lang w:val="en-US"/>
          </w:rPr>
          <w:delText>,</w:delText>
        </w:r>
      </w:del>
    </w:p>
    <w:p w14:paraId="1565F109" w14:textId="06A23A24" w:rsidR="00E06118" w:rsidRDefault="00E06118">
      <w:pPr>
        <w:pStyle w:val="BodyText"/>
        <w:ind w:left="425"/>
        <w:rPr>
          <w:lang w:val="da-DK"/>
        </w:rPr>
        <w:pPrChange w:id="77" w:author="4025" w:date="2016-10-27T04:48:00Z">
          <w:pPr>
            <w:pStyle w:val="BodyText"/>
            <w:numPr>
              <w:numId w:val="44"/>
            </w:numPr>
            <w:ind w:left="425" w:hanging="425"/>
          </w:pPr>
        </w:pPrChange>
      </w:pPr>
      <w:del w:id="78" w:author="4025" w:date="2016-10-27T04:48:00Z">
        <w:r w:rsidDel="00391426">
          <w:rPr>
            <w:lang w:val="da-DK"/>
          </w:rPr>
          <w:delText>etc.</w:delText>
        </w:r>
      </w:del>
    </w:p>
    <w:p w14:paraId="02DCA776" w14:textId="77777777" w:rsidR="00E06118" w:rsidRDefault="00E06118" w:rsidP="00E06118">
      <w:pPr>
        <w:pStyle w:val="BodyText"/>
        <w:rPr>
          <w:lang w:val="en-US"/>
        </w:rPr>
      </w:pPr>
      <w:proofErr w:type="spellStart"/>
      <w:r w:rsidRPr="0093218F">
        <w:rPr>
          <w:lang w:val="en-US"/>
        </w:rPr>
        <w:t>Categorisation</w:t>
      </w:r>
      <w:proofErr w:type="spellEnd"/>
      <w:r w:rsidRPr="0093218F">
        <w:rPr>
          <w:lang w:val="en-US"/>
        </w:rPr>
        <w:t xml:space="preserve"> should be determined or confirmed, wherever practicable, in consultation with</w:t>
      </w:r>
      <w:r>
        <w:rPr>
          <w:lang w:val="en-US"/>
        </w:rPr>
        <w:t xml:space="preserve"> </w:t>
      </w:r>
      <w:r w:rsidRPr="0093218F">
        <w:rPr>
          <w:lang w:val="en-US"/>
        </w:rPr>
        <w:t>mariners and other stakeholders who use the particular short range AtoN or system of AtoN.</w:t>
      </w:r>
      <w:r>
        <w:rPr>
          <w:lang w:val="en-US"/>
        </w:rPr>
        <w:t xml:space="preserve"> </w:t>
      </w:r>
    </w:p>
    <w:p w14:paraId="66110E64" w14:textId="77777777" w:rsidR="00E06118" w:rsidRPr="00634207" w:rsidRDefault="00E06118" w:rsidP="00E06118">
      <w:pPr>
        <w:pStyle w:val="BodyText"/>
        <w:rPr>
          <w:lang w:val="en-US"/>
        </w:rPr>
      </w:pPr>
      <w:r w:rsidRPr="0093218F">
        <w:rPr>
          <w:lang w:val="en-US"/>
        </w:rPr>
        <w:t xml:space="preserve">Formal procedures for collecting, processing and recording availability data </w:t>
      </w:r>
      <w:proofErr w:type="gramStart"/>
      <w:r w:rsidRPr="0093218F">
        <w:rPr>
          <w:lang w:val="en-US"/>
        </w:rPr>
        <w:t>should be</w:t>
      </w:r>
      <w:r>
        <w:rPr>
          <w:lang w:val="en-US"/>
        </w:rPr>
        <w:t xml:space="preserve"> </w:t>
      </w:r>
      <w:r w:rsidRPr="00634207">
        <w:rPr>
          <w:lang w:val="en-US"/>
        </w:rPr>
        <w:t>established</w:t>
      </w:r>
      <w:proofErr w:type="gramEnd"/>
      <w:r w:rsidRPr="00634207">
        <w:rPr>
          <w:lang w:val="en-US"/>
        </w:rPr>
        <w:t>.</w:t>
      </w:r>
    </w:p>
    <w:p w14:paraId="3761F8D5" w14:textId="77777777" w:rsidR="00E06118" w:rsidRPr="00634207" w:rsidRDefault="00E06118" w:rsidP="00E06118">
      <w:pPr>
        <w:pStyle w:val="BodyText"/>
        <w:rPr>
          <w:lang w:val="en-US"/>
        </w:rPr>
      </w:pPr>
    </w:p>
    <w:p w14:paraId="4493E071" w14:textId="77777777" w:rsidR="00E06118" w:rsidRDefault="00E06118" w:rsidP="00E06118">
      <w:pPr>
        <w:pStyle w:val="Heading2"/>
      </w:pPr>
      <w:bookmarkStart w:id="79" w:name="_Toc465218645"/>
      <w:r>
        <w:t>Categories</w:t>
      </w:r>
      <w:bookmarkEnd w:id="79"/>
    </w:p>
    <w:p w14:paraId="78161974" w14:textId="77777777" w:rsidR="00E06118" w:rsidRDefault="00E06118" w:rsidP="00E06118">
      <w:pPr>
        <w:pStyle w:val="BodyText"/>
      </w:pPr>
      <w:r w:rsidRPr="00B840C8">
        <w:t>There are three categories of AtoN, reflecting their navigational significance</w:t>
      </w:r>
      <w:r>
        <w:t>.</w:t>
      </w:r>
    </w:p>
    <w:p w14:paraId="02DB5F25" w14:textId="77777777" w:rsidR="00E06118" w:rsidRDefault="00E06118" w:rsidP="00E06118">
      <w:pPr>
        <w:pStyle w:val="Heading3"/>
      </w:pPr>
      <w:bookmarkStart w:id="80" w:name="_Toc465218646"/>
      <w:r>
        <w:t>Category 1</w:t>
      </w:r>
      <w:bookmarkEnd w:id="80"/>
    </w:p>
    <w:p w14:paraId="34DDC66A"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vital</w:t>
      </w:r>
      <w:r>
        <w:rPr>
          <w:lang w:val="en-US"/>
        </w:rPr>
        <w:t xml:space="preserve"> </w:t>
      </w:r>
      <w:r w:rsidRPr="004B0D5C">
        <w:rPr>
          <w:lang w:val="en-US"/>
        </w:rPr>
        <w:t>navigational significance.</w:t>
      </w:r>
    </w:p>
    <w:p w14:paraId="3B119E49" w14:textId="77777777" w:rsidR="00E06118" w:rsidRDefault="00E06118" w:rsidP="00E06118">
      <w:pPr>
        <w:pStyle w:val="BodyText"/>
      </w:pPr>
      <w:r w:rsidRPr="00B840C8">
        <w:rPr>
          <w:lang w:val="en-US"/>
        </w:rPr>
        <w:t xml:space="preserve">For example, lighted AtoN and </w:t>
      </w:r>
      <w:proofErr w:type="spellStart"/>
      <w:r w:rsidRPr="00B840C8">
        <w:rPr>
          <w:lang w:val="en-US"/>
        </w:rPr>
        <w:t>racons</w:t>
      </w:r>
      <w:proofErr w:type="spellEnd"/>
      <w:r w:rsidRPr="00B840C8">
        <w:rPr>
          <w:lang w:val="en-US"/>
        </w:rPr>
        <w:t xml:space="preserve"> that </w:t>
      </w:r>
      <w:proofErr w:type="gramStart"/>
      <w:r w:rsidRPr="00B840C8">
        <w:rPr>
          <w:lang w:val="en-US"/>
        </w:rPr>
        <w:t>are considered</w:t>
      </w:r>
      <w:proofErr w:type="gramEnd"/>
      <w:r w:rsidRPr="00B840C8">
        <w:rPr>
          <w:lang w:val="en-US"/>
        </w:rPr>
        <w:t xml:space="preserve"> essential for marking landfalls,</w:t>
      </w:r>
      <w:r>
        <w:rPr>
          <w:lang w:val="en-US"/>
        </w:rPr>
        <w:t xml:space="preserve"> </w:t>
      </w:r>
      <w:r w:rsidRPr="00B840C8">
        <w:rPr>
          <w:lang w:val="en-US"/>
        </w:rPr>
        <w:t>primary routes, channels, waterways, dangers or the protection of the marine environment.</w:t>
      </w:r>
    </w:p>
    <w:p w14:paraId="2DF235D4" w14:textId="77777777" w:rsidR="00E06118" w:rsidRDefault="00E06118" w:rsidP="00E06118">
      <w:pPr>
        <w:pStyle w:val="Heading3"/>
      </w:pPr>
      <w:bookmarkStart w:id="81" w:name="_Toc465218647"/>
      <w:r>
        <w:t>Category 2</w:t>
      </w:r>
      <w:bookmarkEnd w:id="81"/>
    </w:p>
    <w:p w14:paraId="4007E1A7"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important</w:t>
      </w:r>
      <w:r>
        <w:rPr>
          <w:lang w:val="en-US"/>
        </w:rPr>
        <w:t xml:space="preserve"> </w:t>
      </w:r>
      <w:r w:rsidRPr="004B0D5C">
        <w:rPr>
          <w:lang w:val="en-US"/>
        </w:rPr>
        <w:t>navigational significance.</w:t>
      </w:r>
    </w:p>
    <w:p w14:paraId="0968A321" w14:textId="77777777" w:rsidR="00E06118" w:rsidRDefault="00E06118" w:rsidP="00E06118">
      <w:pPr>
        <w:pStyle w:val="BodyText"/>
      </w:pPr>
      <w:r w:rsidRPr="00B840C8">
        <w:rPr>
          <w:lang w:val="en-US"/>
        </w:rPr>
        <w:t xml:space="preserve">For example, it may include any lighted AtoN and </w:t>
      </w:r>
      <w:proofErr w:type="spellStart"/>
      <w:r w:rsidRPr="00B840C8">
        <w:rPr>
          <w:lang w:val="en-US"/>
        </w:rPr>
        <w:t>racons</w:t>
      </w:r>
      <w:proofErr w:type="spellEnd"/>
      <w:r w:rsidRPr="00B840C8">
        <w:rPr>
          <w:lang w:val="en-US"/>
        </w:rPr>
        <w:t xml:space="preserve"> that mark secondary routes and those</w:t>
      </w:r>
      <w:r>
        <w:rPr>
          <w:lang w:val="en-US"/>
        </w:rPr>
        <w:t xml:space="preserve"> </w:t>
      </w:r>
      <w:r w:rsidRPr="00B840C8">
        <w:rPr>
          <w:lang w:val="en-US"/>
        </w:rPr>
        <w:t>used to supplement the marking of primary routes.</w:t>
      </w:r>
    </w:p>
    <w:p w14:paraId="0E46EC34" w14:textId="77777777" w:rsidR="00E06118" w:rsidRDefault="00E06118" w:rsidP="00E06118">
      <w:pPr>
        <w:pStyle w:val="Heading3"/>
      </w:pPr>
      <w:bookmarkStart w:id="82" w:name="_Toc465218648"/>
      <w:r>
        <w:t>Category 3</w:t>
      </w:r>
      <w:bookmarkEnd w:id="82"/>
    </w:p>
    <w:p w14:paraId="51E037BE" w14:textId="77777777" w:rsidR="00E06118" w:rsidRDefault="00E06118" w:rsidP="00E06118">
      <w:pPr>
        <w:pStyle w:val="BodyText"/>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necessary</w:t>
      </w:r>
      <w:r>
        <w:rPr>
          <w:lang w:val="en-US"/>
        </w:rPr>
        <w:t xml:space="preserve"> </w:t>
      </w:r>
      <w:r w:rsidRPr="004B0D5C">
        <w:rPr>
          <w:lang w:val="en-US"/>
        </w:rPr>
        <w:t>navigational significance.</w:t>
      </w:r>
    </w:p>
    <w:p w14:paraId="21C75E59" w14:textId="77777777" w:rsidR="00E06118" w:rsidRDefault="00E06118" w:rsidP="00E06118">
      <w:pPr>
        <w:pStyle w:val="Heading3"/>
      </w:pPr>
      <w:bookmarkStart w:id="83" w:name="_Toc465218649"/>
      <w:r>
        <w:t>Overall</w:t>
      </w:r>
      <w:bookmarkEnd w:id="83"/>
    </w:p>
    <w:p w14:paraId="787B4C81" w14:textId="226AE608" w:rsidR="00E06118" w:rsidRPr="00B840C8" w:rsidRDefault="00E06118" w:rsidP="0069420E">
      <w:pPr>
        <w:pStyle w:val="BodyText"/>
        <w:rPr>
          <w:lang w:val="en-US"/>
        </w:rPr>
      </w:pPr>
      <w:r w:rsidRPr="00B840C8">
        <w:rPr>
          <w:lang w:val="en-US"/>
        </w:rPr>
        <w:t xml:space="preserve">The </w:t>
      </w:r>
      <w:proofErr w:type="spellStart"/>
      <w:ins w:id="84" w:author="4025" w:date="2016-10-27T04:58:00Z">
        <w:r w:rsidR="00FC5AF5">
          <w:rPr>
            <w:lang w:val="en-US"/>
          </w:rPr>
          <w:t>c</w:t>
        </w:r>
      </w:ins>
      <w:del w:id="85" w:author="4025" w:date="2016-10-27T04:58:00Z">
        <w:r w:rsidRPr="00B840C8" w:rsidDel="00FC5AF5">
          <w:rPr>
            <w:lang w:val="en-US"/>
          </w:rPr>
          <w:delText>C</w:delText>
        </w:r>
      </w:del>
      <w:r w:rsidRPr="00B840C8">
        <w:rPr>
          <w:lang w:val="en-US"/>
        </w:rPr>
        <w:t>ategori</w:t>
      </w:r>
      <w:ins w:id="86" w:author="4025" w:date="2016-10-27T04:58:00Z">
        <w:r w:rsidR="00FC5AF5">
          <w:rPr>
            <w:lang w:val="en-US"/>
          </w:rPr>
          <w:t>s</w:t>
        </w:r>
      </w:ins>
      <w:del w:id="87" w:author="4025" w:date="2016-10-27T04:58:00Z">
        <w:r w:rsidRPr="00B840C8" w:rsidDel="00FC5AF5">
          <w:rPr>
            <w:lang w:val="en-US"/>
          </w:rPr>
          <w:delText>z</w:delText>
        </w:r>
      </w:del>
      <w:r w:rsidRPr="00B840C8">
        <w:rPr>
          <w:lang w:val="en-US"/>
        </w:rPr>
        <w:t>ation</w:t>
      </w:r>
      <w:proofErr w:type="spellEnd"/>
      <w:r w:rsidRPr="00B840C8">
        <w:rPr>
          <w:lang w:val="en-US"/>
        </w:rPr>
        <w:t xml:space="preserve"> of a system of AtoN is independent of the rating of the individual aids within</w:t>
      </w:r>
      <w:r>
        <w:rPr>
          <w:lang w:val="en-US"/>
        </w:rPr>
        <w:t xml:space="preserve"> </w:t>
      </w:r>
      <w:r w:rsidRPr="00B840C8">
        <w:rPr>
          <w:lang w:val="en-US"/>
        </w:rPr>
        <w:t xml:space="preserve">the system. Such a system can be composed of various Categories of </w:t>
      </w:r>
      <w:commentRangeStart w:id="88"/>
      <w:r w:rsidRPr="00B840C8">
        <w:rPr>
          <w:lang w:val="en-US"/>
        </w:rPr>
        <w:t>AtoN</w:t>
      </w:r>
      <w:commentRangeEnd w:id="88"/>
      <w:r w:rsidR="0069420E">
        <w:rPr>
          <w:rStyle w:val="CommentReference"/>
        </w:rPr>
        <w:commentReference w:id="88"/>
      </w:r>
      <w:r w:rsidRPr="00B840C8">
        <w:rPr>
          <w:lang w:val="en-US"/>
        </w:rPr>
        <w:t>.</w:t>
      </w:r>
    </w:p>
    <w:p w14:paraId="2D32D857" w14:textId="77777777" w:rsidR="00E06118" w:rsidRDefault="00E06118" w:rsidP="00E06118">
      <w:pPr>
        <w:pStyle w:val="BodyText"/>
        <w:rPr>
          <w:lang w:val="en-US"/>
        </w:rPr>
      </w:pPr>
      <w:r w:rsidRPr="00B840C8">
        <w:rPr>
          <w:lang w:val="en-US"/>
        </w:rPr>
        <w:t xml:space="preserve">For example, a system rated as Category 2 could include individual AtoN that </w:t>
      </w:r>
      <w:proofErr w:type="gramStart"/>
      <w:r w:rsidRPr="00B840C8">
        <w:rPr>
          <w:lang w:val="en-US"/>
        </w:rPr>
        <w:t>are rated</w:t>
      </w:r>
      <w:proofErr w:type="gramEnd"/>
      <w:r>
        <w:rPr>
          <w:lang w:val="en-US"/>
        </w:rPr>
        <w:t xml:space="preserve"> </w:t>
      </w:r>
      <w:r w:rsidRPr="00B840C8">
        <w:rPr>
          <w:lang w:val="en-US"/>
        </w:rPr>
        <w:t>Category 1, 2 or 3. A buoyed channel rated Category 2 may have an entrance/fairway buoy</w:t>
      </w:r>
      <w:r>
        <w:rPr>
          <w:lang w:val="en-US"/>
        </w:rPr>
        <w:t xml:space="preserve"> </w:t>
      </w:r>
      <w:r w:rsidRPr="004B0D5C">
        <w:rPr>
          <w:lang w:val="en-US"/>
        </w:rPr>
        <w:t xml:space="preserve">rated Category </w:t>
      </w:r>
      <w:commentRangeStart w:id="89"/>
      <w:r w:rsidRPr="004B0D5C">
        <w:rPr>
          <w:lang w:val="en-US"/>
        </w:rPr>
        <w:t>1</w:t>
      </w:r>
      <w:commentRangeEnd w:id="89"/>
      <w:r w:rsidR="00FC5AF5">
        <w:rPr>
          <w:rStyle w:val="CommentReference"/>
        </w:rPr>
        <w:commentReference w:id="89"/>
      </w:r>
      <w:r w:rsidRPr="004B0D5C">
        <w:rPr>
          <w:lang w:val="en-US"/>
        </w:rPr>
        <w:t>.</w:t>
      </w:r>
    </w:p>
    <w:p w14:paraId="12A2559A" w14:textId="77777777" w:rsidR="00744F34" w:rsidRDefault="00744F34" w:rsidP="00E06118">
      <w:pPr>
        <w:pStyle w:val="BodyText"/>
        <w:rPr>
          <w:lang w:val="en-US"/>
        </w:rPr>
      </w:pPr>
    </w:p>
    <w:p w14:paraId="78BAC02C" w14:textId="77777777" w:rsidR="0050094A" w:rsidRDefault="0050094A" w:rsidP="0050094A">
      <w:pPr>
        <w:pStyle w:val="Heading2"/>
      </w:pPr>
      <w:bookmarkStart w:id="90" w:name="_Toc465218650"/>
      <w:r>
        <w:t>Availability Objectives</w:t>
      </w:r>
      <w:bookmarkEnd w:id="90"/>
    </w:p>
    <w:p w14:paraId="2F6B3FE9" w14:textId="77777777" w:rsidR="0050094A" w:rsidRDefault="0050094A" w:rsidP="0050094A">
      <w:pPr>
        <w:pStyle w:val="BodyText"/>
        <w:rPr>
          <w:lang w:val="en-US"/>
        </w:rPr>
      </w:pPr>
      <w:r w:rsidRPr="0050094A">
        <w:rPr>
          <w:lang w:val="en-US"/>
        </w:rPr>
        <w:t>The table below provides overall availability objectives for each category of AtoN or System of</w:t>
      </w:r>
      <w:r>
        <w:rPr>
          <w:lang w:val="en-US"/>
        </w:rPr>
        <w:t xml:space="preserve"> </w:t>
      </w:r>
      <w:r w:rsidRPr="0050094A">
        <w:rPr>
          <w:lang w:val="en-US"/>
        </w:rPr>
        <w:t>AtoN as provided by the Competent Authority.</w:t>
      </w:r>
    </w:p>
    <w:p w14:paraId="407FA516" w14:textId="77777777" w:rsidR="002F2391" w:rsidRDefault="002F2391">
      <w:pPr>
        <w:spacing w:after="200" w:line="276" w:lineRule="auto"/>
        <w:rPr>
          <w:b/>
          <w:bCs/>
          <w:i/>
          <w:color w:val="575756"/>
          <w:sz w:val="22"/>
          <w:u w:val="single"/>
        </w:rPr>
      </w:pPr>
      <w:bookmarkStart w:id="91" w:name="_Toc442524743"/>
      <w:bookmarkStart w:id="92" w:name="_Toc443302300"/>
      <w:r>
        <w:br w:type="page"/>
      </w:r>
    </w:p>
    <w:p w14:paraId="7BED15DB" w14:textId="77777777" w:rsidR="0050094A" w:rsidRPr="0050094A" w:rsidRDefault="0050094A" w:rsidP="00AF0A0D">
      <w:pPr>
        <w:pStyle w:val="Tablecaption"/>
        <w:tabs>
          <w:tab w:val="left" w:pos="851"/>
        </w:tabs>
        <w:ind w:left="851" w:hanging="851"/>
      </w:pPr>
      <w:r>
        <w:lastRenderedPageBreak/>
        <w:t>Categories of percentage availability</w:t>
      </w:r>
      <w:bookmarkEnd w:id="91"/>
      <w:bookmarkEnd w:id="92"/>
    </w:p>
    <w:tbl>
      <w:tblPr>
        <w:tblStyle w:val="TableGrid"/>
        <w:tblW w:w="0" w:type="auto"/>
        <w:tblLayout w:type="fixed"/>
        <w:tblLook w:val="04A0" w:firstRow="1" w:lastRow="0" w:firstColumn="1" w:lastColumn="0" w:noHBand="0" w:noVBand="1"/>
      </w:tblPr>
      <w:tblGrid>
        <w:gridCol w:w="1980"/>
        <w:gridCol w:w="3544"/>
        <w:gridCol w:w="4671"/>
      </w:tblGrid>
      <w:tr w:rsidR="0050094A" w14:paraId="247F6E9E" w14:textId="77777777" w:rsidTr="002F2391">
        <w:tc>
          <w:tcPr>
            <w:tcW w:w="1980" w:type="dxa"/>
            <w:vAlign w:val="center"/>
          </w:tcPr>
          <w:p w14:paraId="516C5CBB" w14:textId="77777777" w:rsidR="0050094A" w:rsidRPr="0050094A" w:rsidRDefault="0050094A" w:rsidP="002F2391">
            <w:pPr>
              <w:pStyle w:val="BodyText"/>
              <w:jc w:val="center"/>
            </w:pPr>
            <w:r w:rsidRPr="0050094A">
              <w:t>CATEGORY</w:t>
            </w:r>
          </w:p>
        </w:tc>
        <w:tc>
          <w:tcPr>
            <w:tcW w:w="3544" w:type="dxa"/>
            <w:vAlign w:val="center"/>
          </w:tcPr>
          <w:p w14:paraId="452E5A9C" w14:textId="77777777" w:rsidR="002F2391" w:rsidRDefault="0050094A" w:rsidP="002F2391">
            <w:pPr>
              <w:pStyle w:val="BodyText"/>
              <w:spacing w:after="0" w:line="240" w:lineRule="auto"/>
              <w:jc w:val="center"/>
            </w:pPr>
            <w:r w:rsidRPr="0050094A">
              <w:t xml:space="preserve">AVAILABILITY </w:t>
            </w:r>
          </w:p>
          <w:p w14:paraId="1E56E2FF" w14:textId="77777777" w:rsidR="0050094A" w:rsidRPr="0050094A" w:rsidRDefault="0050094A" w:rsidP="002F2391">
            <w:pPr>
              <w:pStyle w:val="BodyText"/>
              <w:spacing w:after="0" w:line="240" w:lineRule="auto"/>
              <w:jc w:val="center"/>
            </w:pPr>
            <w:r w:rsidRPr="0050094A">
              <w:t>OBJECTIVE</w:t>
            </w:r>
          </w:p>
        </w:tc>
        <w:tc>
          <w:tcPr>
            <w:tcW w:w="4671" w:type="dxa"/>
            <w:vAlign w:val="center"/>
          </w:tcPr>
          <w:p w14:paraId="064F1FB1" w14:textId="77777777" w:rsidR="0050094A" w:rsidRPr="0050094A" w:rsidRDefault="0050094A" w:rsidP="002F2391">
            <w:pPr>
              <w:pStyle w:val="BodyText"/>
              <w:jc w:val="center"/>
            </w:pPr>
            <w:r w:rsidRPr="0050094A">
              <w:t>CALCULATION PERIOD</w:t>
            </w:r>
          </w:p>
        </w:tc>
      </w:tr>
      <w:tr w:rsidR="0050094A" w14:paraId="773E3D6B" w14:textId="77777777" w:rsidTr="002F2391">
        <w:tc>
          <w:tcPr>
            <w:tcW w:w="1980" w:type="dxa"/>
            <w:vAlign w:val="center"/>
          </w:tcPr>
          <w:p w14:paraId="47C36868" w14:textId="77777777" w:rsidR="0050094A" w:rsidRPr="0050094A" w:rsidRDefault="0050094A" w:rsidP="002F2391">
            <w:pPr>
              <w:pStyle w:val="BodyText"/>
              <w:jc w:val="center"/>
            </w:pPr>
            <w:r w:rsidRPr="0050094A">
              <w:t>1</w:t>
            </w:r>
          </w:p>
        </w:tc>
        <w:tc>
          <w:tcPr>
            <w:tcW w:w="3544" w:type="dxa"/>
            <w:vAlign w:val="center"/>
          </w:tcPr>
          <w:p w14:paraId="2E8942C9" w14:textId="238EA012" w:rsidR="0050094A" w:rsidRPr="0050094A" w:rsidRDefault="0050094A">
            <w:pPr>
              <w:pStyle w:val="BodyText"/>
              <w:jc w:val="center"/>
            </w:pPr>
            <w:r w:rsidRPr="0050094A">
              <w:t>99</w:t>
            </w:r>
            <w:ins w:id="93" w:author="4025" w:date="2016-10-27T05:12:00Z">
              <w:r w:rsidR="0069420E">
                <w:t>.</w:t>
              </w:r>
            </w:ins>
            <w:commentRangeStart w:id="94"/>
            <w:del w:id="95" w:author="4025" w:date="2016-10-27T05:12:00Z">
              <w:r w:rsidRPr="0050094A" w:rsidDel="0069420E">
                <w:delText>,</w:delText>
              </w:r>
            </w:del>
            <w:r w:rsidRPr="0050094A">
              <w:t>8</w:t>
            </w:r>
            <w:commentRangeEnd w:id="94"/>
            <w:r w:rsidR="0069420E">
              <w:rPr>
                <w:rStyle w:val="CommentReference"/>
              </w:rPr>
              <w:commentReference w:id="94"/>
            </w:r>
            <w:r w:rsidRPr="0050094A">
              <w:t>%</w:t>
            </w:r>
          </w:p>
        </w:tc>
        <w:tc>
          <w:tcPr>
            <w:tcW w:w="4671" w:type="dxa"/>
            <w:vMerge w:val="restart"/>
            <w:vAlign w:val="center"/>
          </w:tcPr>
          <w:p w14:paraId="62D3ED2A" w14:textId="77777777" w:rsidR="0050094A" w:rsidRPr="0050094A" w:rsidRDefault="0050094A" w:rsidP="002F2391">
            <w:pPr>
              <w:pStyle w:val="BodyText"/>
              <w:jc w:val="center"/>
            </w:pPr>
            <w:r w:rsidRPr="0050094A">
              <w:t>Availability Objectives are calculated over a</w:t>
            </w:r>
            <w:r>
              <w:t xml:space="preserve"> </w:t>
            </w:r>
            <w:r w:rsidRPr="0050094A">
              <w:t>continuous three year period, unless otherwise</w:t>
            </w:r>
            <w:r>
              <w:t xml:space="preserve"> </w:t>
            </w:r>
            <w:r w:rsidRPr="0050094A">
              <w:t>specified</w:t>
            </w:r>
          </w:p>
        </w:tc>
      </w:tr>
      <w:tr w:rsidR="0050094A" w14:paraId="5F5FE7AD" w14:textId="77777777" w:rsidTr="002F2391">
        <w:tc>
          <w:tcPr>
            <w:tcW w:w="1980" w:type="dxa"/>
            <w:vAlign w:val="center"/>
          </w:tcPr>
          <w:p w14:paraId="29C737EB" w14:textId="77777777" w:rsidR="0050094A" w:rsidRPr="0050094A" w:rsidRDefault="0050094A" w:rsidP="002F2391">
            <w:pPr>
              <w:pStyle w:val="BodyText"/>
              <w:jc w:val="center"/>
            </w:pPr>
            <w:r w:rsidRPr="0050094A">
              <w:t>2</w:t>
            </w:r>
          </w:p>
        </w:tc>
        <w:tc>
          <w:tcPr>
            <w:tcW w:w="3544" w:type="dxa"/>
            <w:vAlign w:val="center"/>
          </w:tcPr>
          <w:p w14:paraId="5AB90A8F" w14:textId="3F81D743" w:rsidR="0050094A" w:rsidRPr="0050094A" w:rsidRDefault="0050094A" w:rsidP="002F2391">
            <w:pPr>
              <w:pStyle w:val="BodyText"/>
              <w:jc w:val="center"/>
            </w:pPr>
            <w:r w:rsidRPr="0050094A">
              <w:t>99</w:t>
            </w:r>
            <w:ins w:id="96" w:author="4025" w:date="2016-10-27T05:12:00Z">
              <w:r w:rsidR="0069420E">
                <w:t>.</w:t>
              </w:r>
            </w:ins>
            <w:del w:id="97" w:author="4025" w:date="2016-10-27T05:12:00Z">
              <w:r w:rsidRPr="0050094A" w:rsidDel="0069420E">
                <w:delText>,</w:delText>
              </w:r>
            </w:del>
            <w:r w:rsidRPr="0050094A">
              <w:t>0%</w:t>
            </w:r>
          </w:p>
        </w:tc>
        <w:tc>
          <w:tcPr>
            <w:tcW w:w="4671" w:type="dxa"/>
            <w:vMerge/>
            <w:vAlign w:val="center"/>
          </w:tcPr>
          <w:p w14:paraId="07D70823" w14:textId="77777777" w:rsidR="0050094A" w:rsidRDefault="0050094A" w:rsidP="002F2391">
            <w:pPr>
              <w:pStyle w:val="BodyText"/>
              <w:jc w:val="center"/>
              <w:rPr>
                <w:lang w:val="en-US"/>
              </w:rPr>
            </w:pPr>
          </w:p>
        </w:tc>
      </w:tr>
      <w:tr w:rsidR="0050094A" w14:paraId="2E1975FE" w14:textId="77777777" w:rsidTr="002F2391">
        <w:tc>
          <w:tcPr>
            <w:tcW w:w="1980" w:type="dxa"/>
            <w:vAlign w:val="center"/>
          </w:tcPr>
          <w:p w14:paraId="7D47C431" w14:textId="77777777" w:rsidR="0050094A" w:rsidRPr="0050094A" w:rsidRDefault="0050094A" w:rsidP="002F2391">
            <w:pPr>
              <w:pStyle w:val="BodyText"/>
              <w:jc w:val="center"/>
            </w:pPr>
            <w:r w:rsidRPr="0050094A">
              <w:t>3</w:t>
            </w:r>
          </w:p>
        </w:tc>
        <w:tc>
          <w:tcPr>
            <w:tcW w:w="3544" w:type="dxa"/>
            <w:vAlign w:val="center"/>
          </w:tcPr>
          <w:p w14:paraId="453E7EAA" w14:textId="43FC058B" w:rsidR="0050094A" w:rsidRPr="0050094A" w:rsidRDefault="0069420E" w:rsidP="002F2391">
            <w:pPr>
              <w:pStyle w:val="BodyText"/>
              <w:jc w:val="center"/>
            </w:pPr>
            <w:proofErr w:type="gramStart"/>
            <w:ins w:id="98" w:author="4025" w:date="2016-10-27T05:12:00Z">
              <w:r>
                <w:t>9</w:t>
              </w:r>
            </w:ins>
            <w:del w:id="99" w:author="4025" w:date="2016-10-27T05:12:00Z">
              <w:r w:rsidR="0050094A" w:rsidRPr="0050094A" w:rsidDel="0069420E">
                <w:delText>8</w:delText>
              </w:r>
            </w:del>
            <w:r w:rsidR="0050094A" w:rsidRPr="0050094A">
              <w:t>7</w:t>
            </w:r>
            <w:ins w:id="100" w:author="4025" w:date="2016-10-27T05:12:00Z">
              <w:r>
                <w:t>.</w:t>
              </w:r>
            </w:ins>
            <w:proofErr w:type="gramEnd"/>
            <w:del w:id="101" w:author="4025" w:date="2016-10-27T05:12:00Z">
              <w:r w:rsidR="0050094A" w:rsidRPr="0050094A" w:rsidDel="0069420E">
                <w:delText>,</w:delText>
              </w:r>
            </w:del>
            <w:r w:rsidR="0050094A" w:rsidRPr="0050094A">
              <w:t>0%</w:t>
            </w:r>
          </w:p>
        </w:tc>
        <w:tc>
          <w:tcPr>
            <w:tcW w:w="4671" w:type="dxa"/>
            <w:vMerge/>
            <w:vAlign w:val="center"/>
          </w:tcPr>
          <w:p w14:paraId="098E2B22" w14:textId="77777777" w:rsidR="0050094A" w:rsidRDefault="0050094A" w:rsidP="002F2391">
            <w:pPr>
              <w:pStyle w:val="BodyText"/>
              <w:jc w:val="center"/>
              <w:rPr>
                <w:lang w:val="en-US"/>
              </w:rPr>
            </w:pPr>
          </w:p>
        </w:tc>
      </w:tr>
    </w:tbl>
    <w:p w14:paraId="21D0656C" w14:textId="0009B256" w:rsidR="002F2391" w:rsidRDefault="002F2391" w:rsidP="0050094A">
      <w:pPr>
        <w:pStyle w:val="BodyText"/>
        <w:rPr>
          <w:ins w:id="102" w:author="4025" w:date="2016-10-27T05:19:00Z"/>
          <w:lang w:val="en-US"/>
        </w:rPr>
      </w:pPr>
    </w:p>
    <w:p w14:paraId="0F0B3ED9" w14:textId="6C96FCB6" w:rsidR="000E16A7" w:rsidRDefault="000E16A7" w:rsidP="0050094A">
      <w:pPr>
        <w:pStyle w:val="BodyText"/>
        <w:rPr>
          <w:ins w:id="103" w:author="4025" w:date="2016-10-27T05:19:00Z"/>
          <w:lang w:val="en-US"/>
        </w:rPr>
      </w:pPr>
      <w:proofErr w:type="gramStart"/>
      <w:ins w:id="104" w:author="4025" w:date="2016-10-27T05:20:00Z">
        <w:r>
          <w:rPr>
            <w:lang w:val="en-US"/>
          </w:rPr>
          <w:t>Calculations principles according to IALA Guideline 1035.</w:t>
        </w:r>
        <w:proofErr w:type="gramEnd"/>
        <w:r>
          <w:rPr>
            <w:lang w:val="en-US"/>
          </w:rPr>
          <w:t xml:space="preserve"> </w:t>
        </w:r>
      </w:ins>
    </w:p>
    <w:p w14:paraId="7C7EAC09" w14:textId="77777777" w:rsidR="000E16A7" w:rsidRDefault="000E16A7" w:rsidP="0050094A">
      <w:pPr>
        <w:pStyle w:val="BodyText"/>
        <w:rPr>
          <w:lang w:val="en-US"/>
        </w:rPr>
      </w:pPr>
    </w:p>
    <w:p w14:paraId="52CF9309" w14:textId="6F02733C" w:rsidR="0050094A" w:rsidRDefault="0050094A" w:rsidP="0050094A">
      <w:pPr>
        <w:pStyle w:val="BodyText"/>
        <w:rPr>
          <w:lang w:val="en-US"/>
        </w:rPr>
      </w:pPr>
      <w:r w:rsidRPr="0050094A">
        <w:rPr>
          <w:lang w:val="en-US"/>
        </w:rPr>
        <w:t>The minimum availability of any individual AtoN should be 95</w:t>
      </w:r>
      <w:ins w:id="105" w:author="4025" w:date="2016-10-27T05:13:00Z">
        <w:r w:rsidR="0069420E">
          <w:rPr>
            <w:lang w:val="en-US"/>
          </w:rPr>
          <w:t>.0</w:t>
        </w:r>
      </w:ins>
      <w:r w:rsidRPr="0050094A">
        <w:rPr>
          <w:lang w:val="en-US"/>
        </w:rPr>
        <w:t>%.</w:t>
      </w:r>
    </w:p>
    <w:p w14:paraId="00489FF5" w14:textId="2DD33FB7" w:rsidR="0050094A" w:rsidRPr="0050094A" w:rsidRDefault="0050094A" w:rsidP="0050094A">
      <w:pPr>
        <w:pStyle w:val="BodyText"/>
        <w:rPr>
          <w:lang w:val="en-US"/>
        </w:rPr>
      </w:pPr>
      <w:r w:rsidRPr="0050094A">
        <w:rPr>
          <w:lang w:val="en-US"/>
        </w:rPr>
        <w:t>Where the availability of an individual AtoN consistently falls below 95</w:t>
      </w:r>
      <w:ins w:id="106" w:author="4025" w:date="2016-10-27T05:13:00Z">
        <w:r w:rsidR="0069420E">
          <w:rPr>
            <w:lang w:val="en-US"/>
          </w:rPr>
          <w:t>.0</w:t>
        </w:r>
      </w:ins>
      <w:r w:rsidRPr="0050094A">
        <w:rPr>
          <w:lang w:val="en-US"/>
        </w:rPr>
        <w:t xml:space="preserve">%, consideration </w:t>
      </w:r>
      <w:proofErr w:type="gramStart"/>
      <w:r w:rsidRPr="0050094A">
        <w:rPr>
          <w:lang w:val="en-US"/>
        </w:rPr>
        <w:t>should</w:t>
      </w:r>
      <w:r>
        <w:rPr>
          <w:lang w:val="en-US"/>
        </w:rPr>
        <w:t xml:space="preserve"> </w:t>
      </w:r>
      <w:r w:rsidRPr="0050094A">
        <w:rPr>
          <w:lang w:val="en-US"/>
        </w:rPr>
        <w:t>be given</w:t>
      </w:r>
      <w:proofErr w:type="gramEnd"/>
      <w:r w:rsidRPr="0050094A">
        <w:rPr>
          <w:lang w:val="en-US"/>
        </w:rPr>
        <w:t xml:space="preserve"> to the discontinuance or replacement of that AtoN.</w:t>
      </w:r>
    </w:p>
    <w:p w14:paraId="7D2D2BC1" w14:textId="77777777" w:rsidR="00350FA2" w:rsidRDefault="00350FA2">
      <w:pPr>
        <w:spacing w:after="200" w:line="276" w:lineRule="auto"/>
        <w:rPr>
          <w:ins w:id="107" w:author="Cathrine Maria Steenberg" w:date="2016-10-26T04:11:00Z"/>
          <w:highlight w:val="lightGray"/>
          <w:u w:color="407EDA"/>
        </w:rPr>
      </w:pPr>
      <w:r>
        <w:rPr>
          <w:highlight w:val="lightGray"/>
          <w:u w:color="407EDA"/>
        </w:rPr>
        <w:br w:type="page"/>
      </w:r>
    </w:p>
    <w:p w14:paraId="48F47C55" w14:textId="77777777" w:rsidR="007810AD" w:rsidRDefault="007810AD" w:rsidP="007810AD">
      <w:pPr>
        <w:pStyle w:val="Heading1"/>
        <w:ind w:left="425" w:hanging="425"/>
      </w:pPr>
      <w:bookmarkStart w:id="108" w:name="_Toc465218651"/>
      <w:r w:rsidRPr="00ED695E">
        <w:lastRenderedPageBreak/>
        <w:t>ACRONYMS</w:t>
      </w:r>
      <w:bookmarkEnd w:id="108"/>
    </w:p>
    <w:p w14:paraId="66529C6C" w14:textId="77777777" w:rsidR="007810AD" w:rsidRDefault="007810AD" w:rsidP="007810AD">
      <w:pPr>
        <w:pStyle w:val="Heading1separatationline"/>
      </w:pPr>
    </w:p>
    <w:p w14:paraId="0A47C962" w14:textId="77777777" w:rsidR="007810AD" w:rsidRDefault="007810AD" w:rsidP="007810AD">
      <w:pPr>
        <w:pStyle w:val="BodyText"/>
      </w:pPr>
      <w:r>
        <w:t xml:space="preserve">To assist in the use of this Recommendation, the following acronyms </w:t>
      </w:r>
      <w:proofErr w:type="gramStart"/>
      <w:r>
        <w:t>have been used</w:t>
      </w:r>
      <w:proofErr w:type="gramEnd"/>
      <w:r>
        <w:t xml:space="preserve">: </w:t>
      </w:r>
    </w:p>
    <w:p w14:paraId="7F056886" w14:textId="77777777" w:rsidR="007810AD" w:rsidRPr="00A524B5" w:rsidRDefault="007810AD" w:rsidP="007810AD">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7810AD" w:rsidRPr="00854032" w14:paraId="56DDC535" w14:textId="77777777" w:rsidTr="00842CBE">
        <w:trPr>
          <w:trHeight w:hRule="exact" w:val="340"/>
        </w:trPr>
        <w:tc>
          <w:tcPr>
            <w:tcW w:w="1691" w:type="dxa"/>
            <w:vAlign w:val="center"/>
          </w:tcPr>
          <w:p w14:paraId="0D87D82A" w14:textId="77777777" w:rsidR="007810AD" w:rsidRPr="00F527AC" w:rsidRDefault="007810AD" w:rsidP="00842CBE">
            <w:pPr>
              <w:pStyle w:val="Tableheading"/>
            </w:pPr>
            <w:r>
              <w:t>AtoN</w:t>
            </w:r>
          </w:p>
        </w:tc>
        <w:tc>
          <w:tcPr>
            <w:tcW w:w="8505" w:type="dxa"/>
            <w:vAlign w:val="center"/>
          </w:tcPr>
          <w:p w14:paraId="2F7C83EC" w14:textId="77777777" w:rsidR="007810AD" w:rsidRPr="00F527AC" w:rsidRDefault="007810AD" w:rsidP="00842CBE">
            <w:pPr>
              <w:pStyle w:val="Tabletext"/>
            </w:pPr>
            <w:r>
              <w:t>Aids to Navigation</w:t>
            </w:r>
          </w:p>
        </w:tc>
      </w:tr>
      <w:tr w:rsidR="007810AD" w:rsidRPr="00854032" w14:paraId="5CCAF320" w14:textId="77777777" w:rsidTr="00842CBE">
        <w:trPr>
          <w:trHeight w:hRule="exact" w:val="340"/>
        </w:trPr>
        <w:tc>
          <w:tcPr>
            <w:tcW w:w="1691" w:type="dxa"/>
            <w:vAlign w:val="center"/>
          </w:tcPr>
          <w:p w14:paraId="14E35F3E" w14:textId="77777777" w:rsidR="007810AD" w:rsidRPr="00F527AC" w:rsidRDefault="007810AD" w:rsidP="00842CBE">
            <w:pPr>
              <w:pStyle w:val="Tableheading"/>
            </w:pPr>
            <w:r>
              <w:t>VTS</w:t>
            </w:r>
          </w:p>
        </w:tc>
        <w:tc>
          <w:tcPr>
            <w:tcW w:w="8505" w:type="dxa"/>
            <w:vAlign w:val="center"/>
          </w:tcPr>
          <w:p w14:paraId="71C990F5" w14:textId="77777777" w:rsidR="007810AD" w:rsidRPr="002520AD" w:rsidRDefault="007810AD" w:rsidP="00842CBE">
            <w:pPr>
              <w:pStyle w:val="Tabletext"/>
            </w:pPr>
            <w:r>
              <w:t>Vessel Traffic Service</w:t>
            </w:r>
          </w:p>
        </w:tc>
      </w:tr>
      <w:tr w:rsidR="007810AD" w:rsidRPr="00854032" w14:paraId="2AD73B56" w14:textId="77777777" w:rsidTr="00842CBE">
        <w:trPr>
          <w:trHeight w:hRule="exact" w:val="340"/>
        </w:trPr>
        <w:tc>
          <w:tcPr>
            <w:tcW w:w="1691" w:type="dxa"/>
            <w:vAlign w:val="center"/>
          </w:tcPr>
          <w:p w14:paraId="70DDF0A8" w14:textId="77777777" w:rsidR="007810AD" w:rsidRPr="00F527AC" w:rsidRDefault="007810AD" w:rsidP="00842CBE">
            <w:pPr>
              <w:pStyle w:val="Tableheading"/>
            </w:pPr>
            <w:r>
              <w:t>GNSS</w:t>
            </w:r>
          </w:p>
        </w:tc>
        <w:tc>
          <w:tcPr>
            <w:tcW w:w="8505" w:type="dxa"/>
            <w:vAlign w:val="center"/>
          </w:tcPr>
          <w:p w14:paraId="0D665BAA" w14:textId="77777777" w:rsidR="007810AD" w:rsidRPr="002520AD" w:rsidRDefault="007810AD" w:rsidP="00842CBE">
            <w:pPr>
              <w:pStyle w:val="Tabletext"/>
            </w:pPr>
            <w:r>
              <w:t xml:space="preserve">Global Navigation </w:t>
            </w:r>
            <w:proofErr w:type="spellStart"/>
            <w:r>
              <w:t>Satelite</w:t>
            </w:r>
            <w:proofErr w:type="spellEnd"/>
            <w:r>
              <w:t xml:space="preserve"> System</w:t>
            </w:r>
          </w:p>
        </w:tc>
      </w:tr>
      <w:tr w:rsidR="007810AD" w:rsidRPr="00854032" w14:paraId="21508657" w14:textId="77777777" w:rsidTr="00842CBE">
        <w:trPr>
          <w:trHeight w:hRule="exact" w:val="340"/>
        </w:trPr>
        <w:tc>
          <w:tcPr>
            <w:tcW w:w="1691" w:type="dxa"/>
            <w:vAlign w:val="center"/>
          </w:tcPr>
          <w:p w14:paraId="1E0C1D06" w14:textId="77777777" w:rsidR="007810AD" w:rsidRPr="00F527AC" w:rsidRDefault="007810AD" w:rsidP="00842CBE">
            <w:pPr>
              <w:pStyle w:val="Tableheading"/>
            </w:pPr>
          </w:p>
        </w:tc>
        <w:tc>
          <w:tcPr>
            <w:tcW w:w="8505" w:type="dxa"/>
            <w:vAlign w:val="center"/>
          </w:tcPr>
          <w:p w14:paraId="51C22D4B" w14:textId="77777777" w:rsidR="007810AD" w:rsidRPr="002520AD" w:rsidRDefault="007810AD" w:rsidP="00842CBE">
            <w:pPr>
              <w:pStyle w:val="Tabletext"/>
            </w:pPr>
          </w:p>
        </w:tc>
      </w:tr>
      <w:tr w:rsidR="007810AD" w:rsidRPr="00854032" w14:paraId="11FBA841" w14:textId="77777777" w:rsidTr="00842CBE">
        <w:trPr>
          <w:trHeight w:hRule="exact" w:val="340"/>
          <w:ins w:id="109" w:author="Cathrine Maria Steenberg" w:date="2016-10-26T04:11:00Z"/>
        </w:trPr>
        <w:tc>
          <w:tcPr>
            <w:tcW w:w="1691" w:type="dxa"/>
            <w:vAlign w:val="center"/>
          </w:tcPr>
          <w:p w14:paraId="293E8742" w14:textId="77777777" w:rsidR="007810AD" w:rsidRPr="00F527AC" w:rsidRDefault="007810AD" w:rsidP="00842CBE">
            <w:pPr>
              <w:pStyle w:val="Tableheading"/>
              <w:rPr>
                <w:ins w:id="110" w:author="Cathrine Maria Steenberg" w:date="2016-10-26T04:11:00Z"/>
              </w:rPr>
            </w:pPr>
          </w:p>
        </w:tc>
        <w:tc>
          <w:tcPr>
            <w:tcW w:w="8505" w:type="dxa"/>
            <w:vAlign w:val="center"/>
          </w:tcPr>
          <w:p w14:paraId="5ED7A5AC" w14:textId="77777777" w:rsidR="007810AD" w:rsidRPr="002520AD" w:rsidRDefault="007810AD" w:rsidP="00842CBE">
            <w:pPr>
              <w:pStyle w:val="Tabletext"/>
              <w:rPr>
                <w:ins w:id="111" w:author="Cathrine Maria Steenberg" w:date="2016-10-26T04:11:00Z"/>
              </w:rPr>
            </w:pPr>
          </w:p>
        </w:tc>
      </w:tr>
      <w:tr w:rsidR="007810AD" w:rsidRPr="00854032" w14:paraId="5640C857" w14:textId="77777777" w:rsidTr="00842CBE">
        <w:trPr>
          <w:trHeight w:hRule="exact" w:val="340"/>
          <w:ins w:id="112" w:author="Cathrine Maria Steenberg" w:date="2016-10-26T04:11:00Z"/>
        </w:trPr>
        <w:tc>
          <w:tcPr>
            <w:tcW w:w="1691" w:type="dxa"/>
            <w:vAlign w:val="center"/>
          </w:tcPr>
          <w:p w14:paraId="7E72873F" w14:textId="77777777" w:rsidR="007810AD" w:rsidRPr="00F527AC" w:rsidRDefault="007810AD" w:rsidP="00842CBE">
            <w:pPr>
              <w:pStyle w:val="Tableheading"/>
              <w:rPr>
                <w:ins w:id="113" w:author="Cathrine Maria Steenberg" w:date="2016-10-26T04:11:00Z"/>
              </w:rPr>
            </w:pPr>
          </w:p>
        </w:tc>
        <w:tc>
          <w:tcPr>
            <w:tcW w:w="8505" w:type="dxa"/>
            <w:vAlign w:val="center"/>
          </w:tcPr>
          <w:p w14:paraId="0ABB8097" w14:textId="77777777" w:rsidR="007810AD" w:rsidRPr="002520AD" w:rsidRDefault="007810AD" w:rsidP="00842CBE">
            <w:pPr>
              <w:pStyle w:val="Tabletext"/>
              <w:rPr>
                <w:ins w:id="114" w:author="Cathrine Maria Steenberg" w:date="2016-10-26T04:11:00Z"/>
              </w:rPr>
            </w:pPr>
          </w:p>
        </w:tc>
      </w:tr>
    </w:tbl>
    <w:p w14:paraId="0E52A73F" w14:textId="77777777" w:rsidR="007810AD" w:rsidRDefault="007810AD" w:rsidP="007810AD">
      <w:pPr>
        <w:pStyle w:val="BodyText"/>
        <w:rPr>
          <w:ins w:id="115" w:author="Cathrine Maria Steenberg" w:date="2016-10-26T04:11:00Z"/>
        </w:rPr>
      </w:pPr>
    </w:p>
    <w:p w14:paraId="13E6D61C" w14:textId="77777777" w:rsidR="007810AD" w:rsidRPr="00A524B5" w:rsidRDefault="007810AD" w:rsidP="007810AD">
      <w:pPr>
        <w:pStyle w:val="BodyText"/>
        <w:rPr>
          <w:ins w:id="116" w:author="Cathrine Maria Steenberg" w:date="2016-10-26T04:11:00Z"/>
        </w:rPr>
      </w:pPr>
    </w:p>
    <w:bookmarkEnd w:id="34"/>
    <w:p w14:paraId="08214429" w14:textId="734B4FF9" w:rsidR="001B7940" w:rsidRPr="00E06118" w:rsidRDefault="001B7940" w:rsidP="00190023">
      <w:pPr>
        <w:pStyle w:val="Noting"/>
        <w:rPr>
          <w:rFonts w:ascii="Arial" w:hAnsi="Arial"/>
          <w:lang w:val="en-US"/>
        </w:rPr>
      </w:pPr>
    </w:p>
    <w:sectPr w:rsidR="001B7940" w:rsidRPr="00E06118" w:rsidSect="0083218D">
      <w:headerReference w:type="default" r:id="rId1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Cathrine Maria Steenberg" w:date="2016-04-20T12:33:00Z" w:initials="CMS">
    <w:p w14:paraId="5BC1A221" w14:textId="77777777" w:rsidR="000A5E5F" w:rsidRDefault="000A5E5F">
      <w:pPr>
        <w:pStyle w:val="CommentText"/>
      </w:pPr>
      <w:r>
        <w:rPr>
          <w:rStyle w:val="CommentReference"/>
        </w:rPr>
        <w:annotationRef/>
      </w:r>
      <w:r>
        <w:t>Consider move this comment to main body</w:t>
      </w:r>
    </w:p>
  </w:comment>
  <w:comment w:id="36" w:author="4025" w:date="2016-10-27T04:24:00Z" w:initials="4">
    <w:p w14:paraId="527A5ABB" w14:textId="4A9A2582" w:rsidR="00CA509C" w:rsidRDefault="00CA509C">
      <w:pPr>
        <w:pStyle w:val="CommentText"/>
      </w:pPr>
      <w:r>
        <w:rPr>
          <w:rStyle w:val="CommentReference"/>
        </w:rPr>
        <w:annotationRef/>
      </w:r>
      <w:r>
        <w:t xml:space="preserve">GT, Add comment regarding SOLAS and degree of risk </w:t>
      </w:r>
      <w:proofErr w:type="spellStart"/>
      <w:r>
        <w:t>etc</w:t>
      </w:r>
      <w:proofErr w:type="spellEnd"/>
      <w:r>
        <w:t xml:space="preserve"> </w:t>
      </w:r>
      <w:proofErr w:type="spellStart"/>
      <w:r>
        <w:t>etc</w:t>
      </w:r>
      <w:proofErr w:type="spellEnd"/>
    </w:p>
  </w:comment>
  <w:comment w:id="46" w:author="4025" w:date="2016-10-27T04:46:00Z" w:initials="4">
    <w:p w14:paraId="1B6FB2A8" w14:textId="341826FE" w:rsidR="00DD65C3" w:rsidRDefault="00DD65C3">
      <w:pPr>
        <w:pStyle w:val="CommentText"/>
      </w:pPr>
      <w:r>
        <w:rPr>
          <w:rStyle w:val="CommentReference"/>
        </w:rPr>
        <w:annotationRef/>
      </w:r>
      <w:r>
        <w:t>GT, adapt this change in the document.</w:t>
      </w:r>
    </w:p>
  </w:comment>
  <w:comment w:id="74" w:author="4025" w:date="2016-10-27T04:50:00Z" w:initials="4">
    <w:p w14:paraId="1793237D" w14:textId="3E5781C7" w:rsidR="009376B3" w:rsidRDefault="009376B3">
      <w:pPr>
        <w:pStyle w:val="CommentText"/>
      </w:pPr>
      <w:r>
        <w:rPr>
          <w:rStyle w:val="CommentReference"/>
        </w:rPr>
        <w:annotationRef/>
      </w:r>
      <w:r>
        <w:t>GT, 1.1.4 needs further consideration.  To be moved to guideline document.</w:t>
      </w:r>
    </w:p>
  </w:comment>
  <w:comment w:id="88" w:author="4025" w:date="2016-10-27T05:10:00Z" w:initials="4">
    <w:p w14:paraId="4BBB48B3" w14:textId="77777777" w:rsidR="0069420E" w:rsidRDefault="0069420E" w:rsidP="0069420E">
      <w:pPr>
        <w:pStyle w:val="CommentText"/>
      </w:pPr>
      <w:r>
        <w:rPr>
          <w:rStyle w:val="CommentReference"/>
        </w:rPr>
        <w:annotationRef/>
      </w:r>
      <w:r>
        <w:t xml:space="preserve">GT, it has to be clarified what AIS AtoN is considered to be? To be included. </w:t>
      </w:r>
    </w:p>
    <w:p w14:paraId="6AE0E3C6" w14:textId="77777777" w:rsidR="0069420E" w:rsidRDefault="0069420E" w:rsidP="0069420E">
      <w:pPr>
        <w:pStyle w:val="CommentText"/>
      </w:pPr>
      <w:r>
        <w:t xml:space="preserve">Is a </w:t>
      </w:r>
      <w:proofErr w:type="spellStart"/>
      <w:r>
        <w:t>racon</w:t>
      </w:r>
      <w:proofErr w:type="spellEnd"/>
      <w:r>
        <w:t xml:space="preserve"> a radio navigation tool?</w:t>
      </w:r>
    </w:p>
    <w:p w14:paraId="508F2095" w14:textId="77777777" w:rsidR="0069420E" w:rsidRDefault="0069420E" w:rsidP="0069420E">
      <w:pPr>
        <w:pStyle w:val="CommentText"/>
      </w:pPr>
      <w:r>
        <w:t>Is AIS AtoN a radio navigation tool?</w:t>
      </w:r>
    </w:p>
    <w:p w14:paraId="6F5BAA59" w14:textId="2AA30A26" w:rsidR="0069420E" w:rsidRDefault="0069420E">
      <w:pPr>
        <w:pStyle w:val="CommentText"/>
      </w:pPr>
    </w:p>
  </w:comment>
  <w:comment w:id="89" w:author="4025" w:date="2016-10-27T05:01:00Z" w:initials="4">
    <w:p w14:paraId="4ACDBB64" w14:textId="2F57BA44" w:rsidR="00FC5AF5" w:rsidRDefault="00FC5AF5" w:rsidP="0069420E">
      <w:pPr>
        <w:pStyle w:val="CommentText"/>
      </w:pPr>
      <w:r>
        <w:rPr>
          <w:rStyle w:val="CommentReference"/>
        </w:rPr>
        <w:annotationRef/>
      </w:r>
      <w:r w:rsidR="0069420E">
        <w:t xml:space="preserve">Generally agreed, that this is not correct. </w:t>
      </w:r>
    </w:p>
  </w:comment>
  <w:comment w:id="94" w:author="4025" w:date="2016-10-27T05:13:00Z" w:initials="4">
    <w:p w14:paraId="3D4A6540" w14:textId="77C76771" w:rsidR="0069420E" w:rsidRDefault="0069420E">
      <w:pPr>
        <w:pStyle w:val="CommentText"/>
      </w:pPr>
      <w:r>
        <w:rPr>
          <w:rStyle w:val="CommentReference"/>
        </w:rPr>
        <w:annotationRef/>
      </w:r>
      <w:r>
        <w:t>GT, use comma or period?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C1A221" w15:done="0"/>
  <w15:commentEx w15:paraId="527A5ABB" w15:done="0"/>
  <w15:commentEx w15:paraId="1B6FB2A8" w15:done="0"/>
  <w15:commentEx w15:paraId="1793237D" w15:done="0"/>
  <w15:commentEx w15:paraId="6F5BAA59" w15:done="0"/>
  <w15:commentEx w15:paraId="4ACDBB64" w15:done="0"/>
  <w15:commentEx w15:paraId="3D4A65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DD214" w14:textId="77777777" w:rsidR="00A66657" w:rsidRDefault="00A66657" w:rsidP="003274DB">
      <w:r>
        <w:separator/>
      </w:r>
    </w:p>
    <w:p w14:paraId="4EC10D73" w14:textId="77777777" w:rsidR="00A66657" w:rsidRDefault="00A66657"/>
  </w:endnote>
  <w:endnote w:type="continuationSeparator" w:id="0">
    <w:p w14:paraId="7D0B81AB" w14:textId="77777777" w:rsidR="00A66657" w:rsidRDefault="00A66657" w:rsidP="003274DB">
      <w:r>
        <w:continuationSeparator/>
      </w:r>
    </w:p>
    <w:p w14:paraId="3D7A7887" w14:textId="77777777" w:rsidR="00A66657" w:rsidRDefault="00A66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F2563" w14:textId="77777777" w:rsidR="002E4993" w:rsidRDefault="00527CFE" w:rsidP="008747E0">
    <w:pPr>
      <w:pStyle w:val="Footer"/>
    </w:pPr>
    <w:r>
      <w:rPr>
        <w:noProof/>
        <w:lang w:val="da-DK" w:eastAsia="da-DK"/>
      </w:rPr>
      <w:pict w14:anchorId="712B98C9">
        <v:line id="Connecteur droit 11" o:spid="_x0000_s2049" style="position:absolute;z-index:251669504;visibility:visible;mso-position-horizontal-relative:page;mso-position-vertical-relative:page;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w:r>
  </w:p>
  <w:p w14:paraId="0C6A4F90" w14:textId="77777777" w:rsidR="002E4993" w:rsidRPr="00ED2A8D" w:rsidRDefault="002E4993" w:rsidP="008747E0">
    <w:pPr>
      <w:pStyle w:val="Footer"/>
    </w:pPr>
    <w:r w:rsidRPr="00442889">
      <w:rPr>
        <w:noProof/>
        <w:lang w:val="nl-NL" w:eastAsia="nl-NL"/>
      </w:rPr>
      <w:drawing>
        <wp:anchor distT="0" distB="0" distL="114300" distR="114300" simplePos="0" relativeHeight="251661312" behindDoc="1" locked="0" layoutInCell="1" allowOverlap="1" wp14:anchorId="3091586C" wp14:editId="52F9F56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AFFE2" w14:textId="77777777" w:rsidR="002E4993" w:rsidRPr="00ED2A8D" w:rsidRDefault="002E4993" w:rsidP="008747E0">
    <w:pPr>
      <w:pStyle w:val="Footer"/>
    </w:pPr>
  </w:p>
  <w:p w14:paraId="3AB76043" w14:textId="77777777" w:rsidR="002E4993" w:rsidRPr="00ED2A8D" w:rsidRDefault="002E4993" w:rsidP="008747E0">
    <w:pPr>
      <w:pStyle w:val="Footer"/>
    </w:pPr>
  </w:p>
  <w:p w14:paraId="27F4B80B"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EB4D" w14:textId="77777777" w:rsidR="007A72CF" w:rsidRPr="007A72CF" w:rsidRDefault="007A72CF" w:rsidP="007A72CF">
    <w:pPr>
      <w:pStyle w:val="Footer"/>
      <w:rPr>
        <w:sz w:val="15"/>
        <w:szCs w:val="15"/>
      </w:rPr>
    </w:pPr>
  </w:p>
  <w:p w14:paraId="2A3FF52A" w14:textId="77777777" w:rsidR="007A72CF" w:rsidRDefault="007A72CF" w:rsidP="007A72CF">
    <w:pPr>
      <w:pStyle w:val="Footerportrait"/>
    </w:pPr>
  </w:p>
  <w:p w14:paraId="72AD2066" w14:textId="6B20790B" w:rsidR="007A72CF" w:rsidRPr="007A72CF" w:rsidRDefault="00527CFE"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O-130</w:t>
    </w:r>
    <w:r>
      <w:fldChar w:fldCharType="end"/>
    </w:r>
    <w:r w:rsidR="00564664">
      <w:t xml:space="preserve"> </w:t>
    </w:r>
    <w:r>
      <w:fldChar w:fldCharType="begin"/>
    </w:r>
    <w:r>
      <w:instrText xml:space="preserve"> STYLEREF "Document name" \* MERGEFORMAT </w:instrText>
    </w:r>
    <w:r>
      <w:fldChar w:fldCharType="separate"/>
    </w:r>
    <w:r>
      <w:t>Categorisation and Avalability Objectives for Short Range Aids to Navigation</w:t>
    </w:r>
    <w:r>
      <w:fldChar w:fldCharType="end"/>
    </w:r>
    <w:r w:rsidR="007A72CF">
      <w:tab/>
    </w:r>
  </w:p>
  <w:p w14:paraId="76C0E894" w14:textId="65D79A7E" w:rsidR="008608A4" w:rsidRPr="001964A3" w:rsidRDefault="00527CFE" w:rsidP="007A72CF">
    <w:pPr>
      <w:pStyle w:val="Footerportrait"/>
      <w:rPr>
        <w:lang w:val="fr-FR"/>
      </w:rPr>
    </w:pPr>
    <w:r>
      <w:fldChar w:fldCharType="begin"/>
    </w:r>
    <w:r>
      <w:instrText xml:space="preserve"> STYLEREF "Edition number" \* MERGEFORMAT </w:instrText>
    </w:r>
    <w:r>
      <w:fldChar w:fldCharType="separate"/>
    </w:r>
    <w:r w:rsidRPr="00527CFE">
      <w:rPr>
        <w:lang w:val="fr-FR"/>
      </w:rPr>
      <w:t>Edition 3.0</w:t>
    </w:r>
    <w:r>
      <w:rPr>
        <w:lang w:val="fr-FR"/>
      </w:rPr>
      <w:fldChar w:fldCharType="end"/>
    </w:r>
    <w:r w:rsidR="007A72CF" w:rsidRPr="001964A3">
      <w:rPr>
        <w:lang w:val="fr-FR"/>
      </w:rPr>
      <w:t xml:space="preserve"> </w:t>
    </w:r>
    <w:r>
      <w:fldChar w:fldCharType="begin"/>
    </w:r>
    <w:r>
      <w:instrText xml:space="preserve"> STYLEREF "Document date" \* MERGEFORMAT </w:instrText>
    </w:r>
    <w:r>
      <w:fldChar w:fldCharType="separate"/>
    </w:r>
    <w:r w:rsidRPr="00527CFE">
      <w:rPr>
        <w:lang w:val="fr-FR"/>
      </w:rPr>
      <w:t>April 2016</w:t>
    </w:r>
    <w:r>
      <w:rPr>
        <w:lang w:val="fr-FR"/>
      </w:rPr>
      <w:fldChar w:fldCharType="end"/>
    </w:r>
    <w:r w:rsidR="007A72CF" w:rsidRPr="001964A3">
      <w:rPr>
        <w:lang w:val="fr-FR"/>
      </w:rPr>
      <w:tab/>
      <w:t xml:space="preserve">P </w:t>
    </w:r>
    <w:r w:rsidR="00467517" w:rsidRPr="007A72CF">
      <w:fldChar w:fldCharType="begin"/>
    </w:r>
    <w:r w:rsidR="007A72CF" w:rsidRPr="001964A3">
      <w:rPr>
        <w:lang w:val="fr-FR"/>
      </w:rPr>
      <w:instrText xml:space="preserve">PAGE  </w:instrText>
    </w:r>
    <w:r w:rsidR="00467517" w:rsidRPr="007A72CF">
      <w:fldChar w:fldCharType="separate"/>
    </w:r>
    <w:r>
      <w:rPr>
        <w:lang w:val="fr-FR"/>
      </w:rPr>
      <w:t>9</w:t>
    </w:r>
    <w:r w:rsidR="0046751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D1D91" w14:textId="77777777" w:rsidR="00A66657" w:rsidRDefault="00A66657" w:rsidP="003274DB">
      <w:r>
        <w:separator/>
      </w:r>
    </w:p>
    <w:p w14:paraId="13342BD4" w14:textId="77777777" w:rsidR="00A66657" w:rsidRDefault="00A66657"/>
  </w:footnote>
  <w:footnote w:type="continuationSeparator" w:id="0">
    <w:p w14:paraId="4394EE5F" w14:textId="77777777" w:rsidR="00A66657" w:rsidRDefault="00A66657" w:rsidP="003274DB">
      <w:r>
        <w:continuationSeparator/>
      </w:r>
    </w:p>
    <w:p w14:paraId="438999B0" w14:textId="77777777" w:rsidR="00A66657" w:rsidRDefault="00A66657"/>
  </w:footnote>
  <w:footnote w:id="1">
    <w:p w14:paraId="5DF488CA" w14:textId="2C97E8BD" w:rsidR="00E06118" w:rsidRPr="0093218F" w:rsidRDefault="00E06118" w:rsidP="00E06118">
      <w:pPr>
        <w:autoSpaceDE w:val="0"/>
        <w:autoSpaceDN w:val="0"/>
        <w:adjustRightInd w:val="0"/>
        <w:spacing w:line="240" w:lineRule="auto"/>
        <w:rPr>
          <w:rFonts w:cs="Arial"/>
          <w:szCs w:val="18"/>
          <w:lang w:val="en-US"/>
        </w:rPr>
      </w:pPr>
      <w:r>
        <w:rPr>
          <w:rStyle w:val="FootnoteReference"/>
        </w:rPr>
        <w:footnoteRef/>
      </w:r>
      <w:r>
        <w:t xml:space="preserve"> </w:t>
      </w:r>
      <w:r w:rsidRPr="0093218F">
        <w:rPr>
          <w:rFonts w:cs="Arial"/>
          <w:szCs w:val="18"/>
          <w:lang w:val="en-US"/>
        </w:rPr>
        <w:t xml:space="preserve">Reference: as adapted from the IALA Guideline No. 1035 </w:t>
      </w:r>
      <w:ins w:id="62" w:author="4025" w:date="2016-10-27T04:42:00Z">
        <w:r w:rsidR="00DD65C3">
          <w:rPr>
            <w:rFonts w:cs="Arial"/>
            <w:szCs w:val="18"/>
            <w:lang w:val="en-US"/>
          </w:rPr>
          <w:t>on the</w:t>
        </w:r>
      </w:ins>
      <w:del w:id="63" w:author="4025" w:date="2016-10-27T04:42:00Z">
        <w:r w:rsidRPr="0093218F" w:rsidDel="00DD65C3">
          <w:rPr>
            <w:rFonts w:cs="Arial"/>
            <w:szCs w:val="18"/>
            <w:lang w:val="en-US"/>
          </w:rPr>
          <w:delText>To</w:delText>
        </w:r>
      </w:del>
      <w:r w:rsidRPr="0093218F">
        <w:rPr>
          <w:rFonts w:cs="Arial"/>
          <w:szCs w:val="18"/>
          <w:lang w:val="en-US"/>
        </w:rPr>
        <w:t xml:space="preserve"> Availability and Reliability of Aids to</w:t>
      </w:r>
      <w:r>
        <w:rPr>
          <w:rFonts w:cs="Arial"/>
          <w:szCs w:val="18"/>
          <w:lang w:val="en-US"/>
        </w:rPr>
        <w:t xml:space="preserve"> </w:t>
      </w:r>
      <w:r w:rsidRPr="0093218F">
        <w:rPr>
          <w:rFonts w:cs="Arial"/>
          <w:szCs w:val="18"/>
          <w:lang w:val="en-US"/>
        </w:rPr>
        <w:t>Navigation - Theory and Examples.</w:t>
      </w:r>
    </w:p>
    <w:p w14:paraId="093087AD" w14:textId="77777777" w:rsidR="00E06118" w:rsidRPr="0093218F" w:rsidRDefault="00E06118" w:rsidP="00E0611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2B360" w14:textId="609A7E1F"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256DB551" wp14:editId="7CD1A2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5E3D7C">
      <w:tab/>
    </w:r>
    <w:r w:rsidR="005E3D7C">
      <w:tab/>
    </w:r>
    <w:r w:rsidR="005E3D7C">
      <w:tab/>
    </w:r>
    <w:r w:rsidR="005E3D7C">
      <w:tab/>
    </w:r>
    <w:r w:rsidR="005E3D7C">
      <w:tab/>
    </w:r>
    <w:r w:rsidR="005E3D7C">
      <w:tab/>
    </w:r>
    <w:r w:rsidR="005E3D7C">
      <w:tab/>
    </w:r>
    <w:r w:rsidR="005E3D7C">
      <w:tab/>
    </w:r>
    <w:r w:rsidR="005E3D7C">
      <w:tab/>
    </w:r>
    <w:r w:rsidR="00527CFE">
      <w:t>ARM6-9.8.1 (</w:t>
    </w:r>
    <w:r w:rsidR="005E3D7C">
      <w:t>ARM5-12.2.10</w:t>
    </w:r>
    <w:r w:rsidR="00527CFE">
      <w:t>)</w:t>
    </w:r>
  </w:p>
  <w:p w14:paraId="27980ED1" w14:textId="77777777" w:rsidR="002E4993" w:rsidRPr="00ED2A8D" w:rsidRDefault="002E4993" w:rsidP="008747E0">
    <w:pPr>
      <w:pStyle w:val="Header"/>
    </w:pPr>
  </w:p>
  <w:p w14:paraId="0F7D3076" w14:textId="77777777" w:rsidR="002E4993" w:rsidRDefault="002E4993" w:rsidP="008747E0">
    <w:pPr>
      <w:pStyle w:val="Header"/>
    </w:pPr>
  </w:p>
  <w:p w14:paraId="50B8CBC0" w14:textId="77777777" w:rsidR="002E4993" w:rsidRDefault="002E4993" w:rsidP="008747E0">
    <w:pPr>
      <w:pStyle w:val="Header"/>
    </w:pPr>
  </w:p>
  <w:p w14:paraId="5C6D5705" w14:textId="77777777" w:rsidR="002E4993" w:rsidRDefault="002E4993" w:rsidP="008747E0">
    <w:pPr>
      <w:pStyle w:val="Header"/>
    </w:pPr>
  </w:p>
  <w:p w14:paraId="69B04596" w14:textId="77777777" w:rsidR="002E4993" w:rsidRDefault="002E4993" w:rsidP="008747E0">
    <w:pPr>
      <w:pStyle w:val="Header"/>
    </w:pPr>
  </w:p>
  <w:p w14:paraId="2A6A857A"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1163D795" wp14:editId="3E522A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38F6812" w14:textId="77777777" w:rsidR="002E4993" w:rsidRPr="00ED2A8D" w:rsidRDefault="002E4993" w:rsidP="008747E0">
    <w:pPr>
      <w:pStyle w:val="Header"/>
    </w:pPr>
  </w:p>
  <w:p w14:paraId="3F9850B5"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B88B4"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5A479BBF" wp14:editId="082EE4D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D83FBA" w14:textId="77777777" w:rsidR="002E4993" w:rsidRPr="00ED2A8D" w:rsidRDefault="002E4993" w:rsidP="008747E0">
    <w:pPr>
      <w:pStyle w:val="Header"/>
    </w:pPr>
  </w:p>
  <w:p w14:paraId="75119058" w14:textId="77777777" w:rsidR="002E4993" w:rsidRDefault="002E4993" w:rsidP="008747E0">
    <w:pPr>
      <w:pStyle w:val="Header"/>
    </w:pPr>
  </w:p>
  <w:p w14:paraId="3DDB6EA3" w14:textId="77777777" w:rsidR="002E4993" w:rsidRDefault="002E4993" w:rsidP="008747E0">
    <w:pPr>
      <w:pStyle w:val="Header"/>
    </w:pPr>
  </w:p>
  <w:p w14:paraId="263047FF" w14:textId="77777777" w:rsidR="002E4993" w:rsidRDefault="002E4993" w:rsidP="008747E0">
    <w:pPr>
      <w:pStyle w:val="Header"/>
    </w:pPr>
  </w:p>
  <w:p w14:paraId="2546C0E1" w14:textId="77777777" w:rsidR="002E4993" w:rsidRPr="00441393" w:rsidRDefault="002E4993" w:rsidP="00441393">
    <w:pPr>
      <w:pStyle w:val="Contents"/>
    </w:pPr>
    <w:r>
      <w:t>DOCUMENT REVISION</w:t>
    </w:r>
  </w:p>
  <w:p w14:paraId="266236E8" w14:textId="77777777" w:rsidR="002E4993" w:rsidRPr="00ED2A8D" w:rsidRDefault="002E4993" w:rsidP="008747E0">
    <w:pPr>
      <w:pStyle w:val="Header"/>
    </w:pPr>
  </w:p>
  <w:p w14:paraId="20E11A7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B727E" w14:textId="77777777" w:rsidR="002E4993" w:rsidRPr="00ED2A8D" w:rsidRDefault="002E4993" w:rsidP="008747E0">
    <w:pPr>
      <w:pStyle w:val="Header"/>
    </w:pPr>
    <w:r>
      <w:rPr>
        <w:noProof/>
        <w:lang w:val="nl-NL" w:eastAsia="nl-NL"/>
      </w:rPr>
      <w:drawing>
        <wp:anchor distT="0" distB="0" distL="114300" distR="114300" simplePos="0" relativeHeight="251674624" behindDoc="1" locked="0" layoutInCell="1" allowOverlap="1" wp14:anchorId="0A0E3958" wp14:editId="5EBA96A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6743BB7" w14:textId="77777777" w:rsidR="002E4993" w:rsidRPr="00ED2A8D" w:rsidRDefault="002E4993" w:rsidP="008747E0">
    <w:pPr>
      <w:pStyle w:val="Header"/>
    </w:pPr>
  </w:p>
  <w:p w14:paraId="6423C3B4" w14:textId="77777777" w:rsidR="002E4993" w:rsidRDefault="002E4993" w:rsidP="008747E0">
    <w:pPr>
      <w:pStyle w:val="Header"/>
    </w:pPr>
  </w:p>
  <w:p w14:paraId="4B17C3B4" w14:textId="77777777" w:rsidR="002E4993" w:rsidRDefault="002E4993" w:rsidP="008747E0">
    <w:pPr>
      <w:pStyle w:val="Header"/>
    </w:pPr>
  </w:p>
  <w:p w14:paraId="69BBBF22" w14:textId="77777777" w:rsidR="002E4993" w:rsidRDefault="002E4993" w:rsidP="008747E0">
    <w:pPr>
      <w:pStyle w:val="Header"/>
    </w:pPr>
  </w:p>
  <w:p w14:paraId="62A06706" w14:textId="77777777" w:rsidR="002E4993" w:rsidRPr="00441393" w:rsidRDefault="002E4993" w:rsidP="00441393">
    <w:pPr>
      <w:pStyle w:val="Contents"/>
    </w:pPr>
    <w:del w:id="28" w:author="Cathrine Maria Steenberg" w:date="2016-04-20T12:25:00Z">
      <w:r w:rsidDel="000A5E5F">
        <w:delText>CONTENTS</w:delText>
      </w:r>
    </w:del>
    <w:ins w:id="29" w:author="Cathrine Maria Steenberg" w:date="2016-04-20T12:25:00Z">
      <w:r w:rsidR="000A5E5F">
        <w:t>THE COUNCIL</w:t>
      </w:r>
    </w:ins>
  </w:p>
  <w:p w14:paraId="3E9D2BB2" w14:textId="77777777" w:rsidR="002E4993" w:rsidRPr="00ED2A8D" w:rsidRDefault="002E4993" w:rsidP="008747E0">
    <w:pPr>
      <w:pStyle w:val="Header"/>
    </w:pPr>
  </w:p>
  <w:p w14:paraId="2EA20F53" w14:textId="77777777" w:rsidR="002E4993" w:rsidRPr="00AC33A2" w:rsidRDefault="002E499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8CC86" w14:textId="77777777" w:rsidR="000A5E5F" w:rsidRPr="00ED2A8D" w:rsidRDefault="000A5E5F" w:rsidP="008747E0">
    <w:pPr>
      <w:pStyle w:val="Header"/>
    </w:pPr>
    <w:r>
      <w:rPr>
        <w:noProof/>
        <w:lang w:val="nl-NL" w:eastAsia="nl-NL"/>
      </w:rPr>
      <w:drawing>
        <wp:anchor distT="0" distB="0" distL="114300" distR="114300" simplePos="0" relativeHeight="251682816" behindDoc="1" locked="0" layoutInCell="1" allowOverlap="1" wp14:anchorId="37322231" wp14:editId="19567B0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1BB031B" w14:textId="77777777" w:rsidR="000A5E5F" w:rsidRPr="00ED2A8D" w:rsidRDefault="000A5E5F" w:rsidP="008747E0">
    <w:pPr>
      <w:pStyle w:val="Header"/>
    </w:pPr>
  </w:p>
  <w:p w14:paraId="4E72CECA" w14:textId="77777777" w:rsidR="000A5E5F" w:rsidRDefault="000A5E5F" w:rsidP="008747E0">
    <w:pPr>
      <w:pStyle w:val="Header"/>
    </w:pPr>
  </w:p>
  <w:p w14:paraId="25740D20" w14:textId="77777777" w:rsidR="000A5E5F" w:rsidRDefault="000A5E5F" w:rsidP="008747E0">
    <w:pPr>
      <w:pStyle w:val="Header"/>
    </w:pPr>
  </w:p>
  <w:p w14:paraId="7028541F" w14:textId="77777777" w:rsidR="000A5E5F" w:rsidRDefault="000A5E5F" w:rsidP="008747E0">
    <w:pPr>
      <w:pStyle w:val="Header"/>
    </w:pPr>
  </w:p>
  <w:p w14:paraId="56301EC0" w14:textId="77777777" w:rsidR="000A5E5F" w:rsidRPr="00441393" w:rsidRDefault="000A5E5F" w:rsidP="00441393">
    <w:pPr>
      <w:pStyle w:val="Contents"/>
    </w:pPr>
    <w:r>
      <w:t>CONTENTS</w:t>
    </w:r>
  </w:p>
  <w:p w14:paraId="0F187E66" w14:textId="77777777" w:rsidR="000A5E5F" w:rsidRPr="00ED2A8D" w:rsidRDefault="000A5E5F" w:rsidP="008747E0">
    <w:pPr>
      <w:pStyle w:val="Header"/>
    </w:pPr>
  </w:p>
  <w:p w14:paraId="39B5CFF1" w14:textId="77777777" w:rsidR="000A5E5F" w:rsidRPr="00AC33A2" w:rsidRDefault="000A5E5F"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CBC16"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25B9C0F6" wp14:editId="622C70E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lvl>
  </w:abstractNum>
  <w:abstractNum w:abstractNumId="2">
    <w:nsid w:val="FFFFFF7D"/>
    <w:multiLevelType w:val="singleLevel"/>
    <w:tmpl w:val="C3FE5A8C"/>
    <w:lvl w:ilvl="0">
      <w:start w:val="1"/>
      <w:numFmt w:val="decimal"/>
      <w:lvlText w:val="%1."/>
      <w:lvlJc w:val="left"/>
      <w:pPr>
        <w:tabs>
          <w:tab w:val="num" w:pos="1440"/>
        </w:tabs>
        <w:ind w:left="1440" w:hanging="360"/>
      </w:pPr>
    </w:lvl>
  </w:abstractNum>
  <w:abstractNum w:abstractNumId="3">
    <w:nsid w:val="FFFFFF7F"/>
    <w:multiLevelType w:val="singleLevel"/>
    <w:tmpl w:val="DE145856"/>
    <w:lvl w:ilvl="0">
      <w:start w:val="1"/>
      <w:numFmt w:val="decimal"/>
      <w:lvlText w:val="%1."/>
      <w:lvlJc w:val="left"/>
      <w:pPr>
        <w:tabs>
          <w:tab w:val="num" w:pos="720"/>
        </w:tabs>
        <w:ind w:left="720" w:hanging="360"/>
      </w:pPr>
    </w:lvl>
  </w:abstractNum>
  <w:abstractNum w:abstractNumId="4">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B2145C"/>
    <w:lvl w:ilvl="0">
      <w:start w:val="1"/>
      <w:numFmt w:val="decimal"/>
      <w:lvlText w:val="%1."/>
      <w:lvlJc w:val="left"/>
      <w:pPr>
        <w:tabs>
          <w:tab w:val="num" w:pos="360"/>
        </w:tabs>
        <w:ind w:left="360" w:hanging="360"/>
      </w:pPr>
    </w:lvl>
  </w:abstractNum>
  <w:abstractNum w:abstractNumId="9">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F101A42"/>
    <w:multiLevelType w:val="hybridMultilevel"/>
    <w:tmpl w:val="120A5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203378A"/>
    <w:multiLevelType w:val="hybridMultilevel"/>
    <w:tmpl w:val="D604E8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102258"/>
    <w:multiLevelType w:val="multilevel"/>
    <w:tmpl w:val="4DAAE38C"/>
    <w:lvl w:ilvl="0">
      <w:start w:val="1"/>
      <w:numFmt w:val="decimal"/>
      <w:pStyle w:val="Tablecaption"/>
      <w:suff w:val="nothing"/>
      <w:lvlText w:val="Table %1"/>
      <w:lvlJc w:val="left"/>
      <w:pPr>
        <w:ind w:left="9204" w:firstLine="0"/>
      </w:pPr>
      <w:rPr>
        <w:rFonts w:hint="default"/>
        <w:u w:val="single"/>
      </w:rPr>
    </w:lvl>
    <w:lvl w:ilvl="1">
      <w:start w:val="1"/>
      <w:numFmt w:val="decimal"/>
      <w:lvlText w:val="%1.%2."/>
      <w:lvlJc w:val="left"/>
      <w:pPr>
        <w:ind w:left="10706" w:hanging="432"/>
      </w:pPr>
      <w:rPr>
        <w:rFonts w:hint="default"/>
      </w:rPr>
    </w:lvl>
    <w:lvl w:ilvl="2">
      <w:start w:val="1"/>
      <w:numFmt w:val="decimal"/>
      <w:lvlText w:val="%1.%2.%3."/>
      <w:lvlJc w:val="left"/>
      <w:pPr>
        <w:ind w:left="11138" w:hanging="504"/>
      </w:pPr>
      <w:rPr>
        <w:rFonts w:hint="default"/>
      </w:rPr>
    </w:lvl>
    <w:lvl w:ilvl="3">
      <w:start w:val="1"/>
      <w:numFmt w:val="decimal"/>
      <w:lvlText w:val="%1.%2.%3.%4."/>
      <w:lvlJc w:val="left"/>
      <w:pPr>
        <w:ind w:left="11642" w:hanging="648"/>
      </w:pPr>
      <w:rPr>
        <w:rFonts w:hint="default"/>
      </w:rPr>
    </w:lvl>
    <w:lvl w:ilvl="4">
      <w:start w:val="1"/>
      <w:numFmt w:val="decimal"/>
      <w:lvlText w:val="%1.%2.%3.%4.%5."/>
      <w:lvlJc w:val="left"/>
      <w:pPr>
        <w:ind w:left="12146" w:hanging="792"/>
      </w:pPr>
      <w:rPr>
        <w:rFonts w:hint="default"/>
      </w:rPr>
    </w:lvl>
    <w:lvl w:ilvl="5">
      <w:start w:val="1"/>
      <w:numFmt w:val="decimal"/>
      <w:lvlText w:val="%1.%2.%3.%4.%5.%6."/>
      <w:lvlJc w:val="left"/>
      <w:pPr>
        <w:ind w:left="12650" w:hanging="936"/>
      </w:pPr>
      <w:rPr>
        <w:rFonts w:hint="default"/>
      </w:rPr>
    </w:lvl>
    <w:lvl w:ilvl="6">
      <w:start w:val="1"/>
      <w:numFmt w:val="decimal"/>
      <w:lvlText w:val="%1.%2.%3.%4.%5.%6.%7."/>
      <w:lvlJc w:val="left"/>
      <w:pPr>
        <w:ind w:left="13154" w:hanging="1080"/>
      </w:pPr>
      <w:rPr>
        <w:rFonts w:hint="default"/>
      </w:rPr>
    </w:lvl>
    <w:lvl w:ilvl="7">
      <w:start w:val="1"/>
      <w:numFmt w:val="decimal"/>
      <w:lvlText w:val="%1.%2.%3.%4.%5.%6.%7.%8."/>
      <w:lvlJc w:val="left"/>
      <w:pPr>
        <w:ind w:left="13658" w:hanging="1224"/>
      </w:pPr>
      <w:rPr>
        <w:rFonts w:hint="default"/>
      </w:rPr>
    </w:lvl>
    <w:lvl w:ilvl="8">
      <w:start w:val="1"/>
      <w:numFmt w:val="decimal"/>
      <w:lvlText w:val="%1.%2.%3.%4.%5.%6.%7.%8.%9."/>
      <w:lvlJc w:val="left"/>
      <w:pPr>
        <w:ind w:left="14234" w:hanging="1440"/>
      </w:pPr>
      <w:rPr>
        <w:rFonts w:hint="default"/>
      </w:rPr>
    </w:lvl>
  </w:abstractNum>
  <w:abstractNum w:abstractNumId="19">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3403"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0442A0"/>
    <w:multiLevelType w:val="hybridMultilevel"/>
    <w:tmpl w:val="6CBE22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16"/>
  </w:num>
  <w:num w:numId="3">
    <w:abstractNumId w:val="29"/>
  </w:num>
  <w:num w:numId="4">
    <w:abstractNumId w:val="25"/>
  </w:num>
  <w:num w:numId="5">
    <w:abstractNumId w:val="18"/>
  </w:num>
  <w:num w:numId="6">
    <w:abstractNumId w:val="24"/>
  </w:num>
  <w:num w:numId="7">
    <w:abstractNumId w:val="15"/>
  </w:num>
  <w:num w:numId="8">
    <w:abstractNumId w:val="23"/>
  </w:num>
  <w:num w:numId="9">
    <w:abstractNumId w:val="19"/>
  </w:num>
  <w:num w:numId="10">
    <w:abstractNumId w:val="26"/>
  </w:num>
  <w:num w:numId="11">
    <w:abstractNumId w:val="33"/>
  </w:num>
  <w:num w:numId="12">
    <w:abstractNumId w:val="40"/>
  </w:num>
  <w:num w:numId="13">
    <w:abstractNumId w:val="36"/>
  </w:num>
  <w:num w:numId="14">
    <w:abstractNumId w:val="35"/>
  </w:num>
  <w:num w:numId="15">
    <w:abstractNumId w:val="41"/>
  </w:num>
  <w:num w:numId="16">
    <w:abstractNumId w:val="31"/>
  </w:num>
  <w:num w:numId="17">
    <w:abstractNumId w:val="22"/>
  </w:num>
  <w:num w:numId="18">
    <w:abstractNumId w:val="39"/>
  </w:num>
  <w:num w:numId="19">
    <w:abstractNumId w:val="42"/>
  </w:num>
  <w:num w:numId="20">
    <w:abstractNumId w:val="10"/>
  </w:num>
  <w:num w:numId="21">
    <w:abstractNumId w:val="37"/>
  </w:num>
  <w:num w:numId="22">
    <w:abstractNumId w:val="12"/>
  </w:num>
  <w:num w:numId="23">
    <w:abstractNumId w:val="32"/>
  </w:num>
  <w:num w:numId="24">
    <w:abstractNumId w:val="11"/>
  </w:num>
  <w:num w:numId="25">
    <w:abstractNumId w:val="17"/>
  </w:num>
  <w:num w:numId="26">
    <w:abstractNumId w:val="34"/>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1"/>
  </w:num>
  <w:num w:numId="38">
    <w:abstractNumId w:val="20"/>
  </w:num>
  <w:num w:numId="39">
    <w:abstractNumId w:val="27"/>
  </w:num>
  <w:num w:numId="40">
    <w:abstractNumId w:val="38"/>
  </w:num>
  <w:num w:numId="41">
    <w:abstractNumId w:val="30"/>
  </w:num>
  <w:num w:numId="42">
    <w:abstractNumId w:val="14"/>
  </w:num>
  <w:num w:numId="43">
    <w:abstractNumId w:val="28"/>
  </w:num>
  <w:num w:numId="44">
    <w:abstractNumId w:val="13"/>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A080B"/>
    <w:rsid w:val="000174F9"/>
    <w:rsid w:val="000258F6"/>
    <w:rsid w:val="000379A7"/>
    <w:rsid w:val="00040EB8"/>
    <w:rsid w:val="00055311"/>
    <w:rsid w:val="00057B6D"/>
    <w:rsid w:val="00060C0C"/>
    <w:rsid w:val="00061A7B"/>
    <w:rsid w:val="00084FE9"/>
    <w:rsid w:val="000859C4"/>
    <w:rsid w:val="000904ED"/>
    <w:rsid w:val="00096642"/>
    <w:rsid w:val="000A27A8"/>
    <w:rsid w:val="000A5E5F"/>
    <w:rsid w:val="000C711B"/>
    <w:rsid w:val="000E16A7"/>
    <w:rsid w:val="000E3954"/>
    <w:rsid w:val="000E3E52"/>
    <w:rsid w:val="000F0F9F"/>
    <w:rsid w:val="000F3F43"/>
    <w:rsid w:val="00111E0A"/>
    <w:rsid w:val="00113D5B"/>
    <w:rsid w:val="00113F8F"/>
    <w:rsid w:val="0011782B"/>
    <w:rsid w:val="00130E25"/>
    <w:rsid w:val="001349DB"/>
    <w:rsid w:val="00136E58"/>
    <w:rsid w:val="00140600"/>
    <w:rsid w:val="00161325"/>
    <w:rsid w:val="001875B1"/>
    <w:rsid w:val="00187DB1"/>
    <w:rsid w:val="00190023"/>
    <w:rsid w:val="001964A3"/>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832F9"/>
    <w:rsid w:val="002E4993"/>
    <w:rsid w:val="002E5BAC"/>
    <w:rsid w:val="002E7635"/>
    <w:rsid w:val="002F2391"/>
    <w:rsid w:val="002F265A"/>
    <w:rsid w:val="002F40FA"/>
    <w:rsid w:val="00305EFE"/>
    <w:rsid w:val="00313D85"/>
    <w:rsid w:val="00315CE3"/>
    <w:rsid w:val="003251FE"/>
    <w:rsid w:val="003274DB"/>
    <w:rsid w:val="00327FBF"/>
    <w:rsid w:val="00336410"/>
    <w:rsid w:val="00350FA2"/>
    <w:rsid w:val="0036382D"/>
    <w:rsid w:val="00365F29"/>
    <w:rsid w:val="00380350"/>
    <w:rsid w:val="00380B4E"/>
    <w:rsid w:val="003816E4"/>
    <w:rsid w:val="00391426"/>
    <w:rsid w:val="003A7759"/>
    <w:rsid w:val="003B03EA"/>
    <w:rsid w:val="003B5C7C"/>
    <w:rsid w:val="003C7C34"/>
    <w:rsid w:val="003D018B"/>
    <w:rsid w:val="003D0F37"/>
    <w:rsid w:val="003D49C0"/>
    <w:rsid w:val="003D5150"/>
    <w:rsid w:val="003F1C3A"/>
    <w:rsid w:val="00441393"/>
    <w:rsid w:val="00447CF0"/>
    <w:rsid w:val="00456EE9"/>
    <w:rsid w:val="00456F10"/>
    <w:rsid w:val="00467517"/>
    <w:rsid w:val="004734BB"/>
    <w:rsid w:val="00492A8D"/>
    <w:rsid w:val="004B0D5C"/>
    <w:rsid w:val="004B518C"/>
    <w:rsid w:val="004D24EC"/>
    <w:rsid w:val="004E1D57"/>
    <w:rsid w:val="004E2F16"/>
    <w:rsid w:val="0050094A"/>
    <w:rsid w:val="00503044"/>
    <w:rsid w:val="00526234"/>
    <w:rsid w:val="00527CFE"/>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3D7C"/>
    <w:rsid w:val="005E4659"/>
    <w:rsid w:val="005F1386"/>
    <w:rsid w:val="005F17C2"/>
    <w:rsid w:val="006127AC"/>
    <w:rsid w:val="00634207"/>
    <w:rsid w:val="00634A78"/>
    <w:rsid w:val="00642025"/>
    <w:rsid w:val="0065107F"/>
    <w:rsid w:val="00666061"/>
    <w:rsid w:val="00667424"/>
    <w:rsid w:val="00667792"/>
    <w:rsid w:val="00671677"/>
    <w:rsid w:val="006750F2"/>
    <w:rsid w:val="0068553C"/>
    <w:rsid w:val="00685F34"/>
    <w:rsid w:val="0069420E"/>
    <w:rsid w:val="006975A8"/>
    <w:rsid w:val="006A48A6"/>
    <w:rsid w:val="006E0E7D"/>
    <w:rsid w:val="006E4884"/>
    <w:rsid w:val="006F1C14"/>
    <w:rsid w:val="0072737A"/>
    <w:rsid w:val="00731DEE"/>
    <w:rsid w:val="00744F34"/>
    <w:rsid w:val="007715E8"/>
    <w:rsid w:val="00776004"/>
    <w:rsid w:val="007810AD"/>
    <w:rsid w:val="0078486B"/>
    <w:rsid w:val="00785A39"/>
    <w:rsid w:val="00787D8A"/>
    <w:rsid w:val="00790277"/>
    <w:rsid w:val="00791EBC"/>
    <w:rsid w:val="00793577"/>
    <w:rsid w:val="007A446A"/>
    <w:rsid w:val="007A72CF"/>
    <w:rsid w:val="007B6A93"/>
    <w:rsid w:val="007D2107"/>
    <w:rsid w:val="007D5895"/>
    <w:rsid w:val="007D70BD"/>
    <w:rsid w:val="007D77AB"/>
    <w:rsid w:val="007E30DF"/>
    <w:rsid w:val="007F7544"/>
    <w:rsid w:val="00800995"/>
    <w:rsid w:val="008147F4"/>
    <w:rsid w:val="00822227"/>
    <w:rsid w:val="0083218D"/>
    <w:rsid w:val="008326B2"/>
    <w:rsid w:val="008336A7"/>
    <w:rsid w:val="00846831"/>
    <w:rsid w:val="00850F97"/>
    <w:rsid w:val="008608A4"/>
    <w:rsid w:val="008610AC"/>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3218F"/>
    <w:rsid w:val="009376B3"/>
    <w:rsid w:val="009414E6"/>
    <w:rsid w:val="00971591"/>
    <w:rsid w:val="00974564"/>
    <w:rsid w:val="00974E99"/>
    <w:rsid w:val="009764FA"/>
    <w:rsid w:val="00980192"/>
    <w:rsid w:val="00994D97"/>
    <w:rsid w:val="009B5154"/>
    <w:rsid w:val="009B785E"/>
    <w:rsid w:val="009C26F8"/>
    <w:rsid w:val="009C3A74"/>
    <w:rsid w:val="009C609E"/>
    <w:rsid w:val="009E16EC"/>
    <w:rsid w:val="009E4A4D"/>
    <w:rsid w:val="009F081F"/>
    <w:rsid w:val="00A13E56"/>
    <w:rsid w:val="00A24838"/>
    <w:rsid w:val="00A4308C"/>
    <w:rsid w:val="00A549B3"/>
    <w:rsid w:val="00A66657"/>
    <w:rsid w:val="00A70F46"/>
    <w:rsid w:val="00A72ED7"/>
    <w:rsid w:val="00A90D86"/>
    <w:rsid w:val="00AA3E01"/>
    <w:rsid w:val="00AC33A2"/>
    <w:rsid w:val="00AD6D3F"/>
    <w:rsid w:val="00AE65F1"/>
    <w:rsid w:val="00AE6A8D"/>
    <w:rsid w:val="00AE6BB4"/>
    <w:rsid w:val="00AE74AD"/>
    <w:rsid w:val="00AF159C"/>
    <w:rsid w:val="00B01873"/>
    <w:rsid w:val="00B17253"/>
    <w:rsid w:val="00B17BE0"/>
    <w:rsid w:val="00B31A41"/>
    <w:rsid w:val="00B40199"/>
    <w:rsid w:val="00B502FF"/>
    <w:rsid w:val="00B67422"/>
    <w:rsid w:val="00B70BD4"/>
    <w:rsid w:val="00B73463"/>
    <w:rsid w:val="00B840C8"/>
    <w:rsid w:val="00B9016D"/>
    <w:rsid w:val="00BA0F98"/>
    <w:rsid w:val="00BA1517"/>
    <w:rsid w:val="00BA67FD"/>
    <w:rsid w:val="00BA7C48"/>
    <w:rsid w:val="00BC27F6"/>
    <w:rsid w:val="00BC39F4"/>
    <w:rsid w:val="00BD0748"/>
    <w:rsid w:val="00BD7EE1"/>
    <w:rsid w:val="00BE0A8F"/>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509C"/>
    <w:rsid w:val="00CB03D4"/>
    <w:rsid w:val="00CB4F63"/>
    <w:rsid w:val="00CC2334"/>
    <w:rsid w:val="00CC35EF"/>
    <w:rsid w:val="00CC5048"/>
    <w:rsid w:val="00CC6246"/>
    <w:rsid w:val="00CE5E46"/>
    <w:rsid w:val="00D00FB5"/>
    <w:rsid w:val="00D1463A"/>
    <w:rsid w:val="00D24530"/>
    <w:rsid w:val="00D3700C"/>
    <w:rsid w:val="00D40847"/>
    <w:rsid w:val="00D653B1"/>
    <w:rsid w:val="00D65EF9"/>
    <w:rsid w:val="00D74AE1"/>
    <w:rsid w:val="00D755EB"/>
    <w:rsid w:val="00D865A8"/>
    <w:rsid w:val="00D92C2D"/>
    <w:rsid w:val="00DA09DA"/>
    <w:rsid w:val="00DA17CD"/>
    <w:rsid w:val="00DB25B3"/>
    <w:rsid w:val="00DD1DE5"/>
    <w:rsid w:val="00DD65C3"/>
    <w:rsid w:val="00DE0893"/>
    <w:rsid w:val="00DE2814"/>
    <w:rsid w:val="00E01272"/>
    <w:rsid w:val="00E03846"/>
    <w:rsid w:val="00E06118"/>
    <w:rsid w:val="00E20A7D"/>
    <w:rsid w:val="00E27A2F"/>
    <w:rsid w:val="00E42A94"/>
    <w:rsid w:val="00E458BF"/>
    <w:rsid w:val="00E469B2"/>
    <w:rsid w:val="00E706E7"/>
    <w:rsid w:val="00E84229"/>
    <w:rsid w:val="00E90E4E"/>
    <w:rsid w:val="00E9391E"/>
    <w:rsid w:val="00EA1052"/>
    <w:rsid w:val="00EA218F"/>
    <w:rsid w:val="00EA4F29"/>
    <w:rsid w:val="00EA5F83"/>
    <w:rsid w:val="00EA6F9D"/>
    <w:rsid w:val="00EB1A2F"/>
    <w:rsid w:val="00EB6F3C"/>
    <w:rsid w:val="00EC1E2C"/>
    <w:rsid w:val="00EC35DD"/>
    <w:rsid w:val="00ED0CF1"/>
    <w:rsid w:val="00ED2A8D"/>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C378B"/>
    <w:rsid w:val="00FC3977"/>
    <w:rsid w:val="00FC5AF5"/>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894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styleId="ListParagraph">
    <w:name w:val="List Paragraph"/>
    <w:basedOn w:val="Normal"/>
    <w:uiPriority w:val="34"/>
    <w:rsid w:val="009321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23"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8570C-1922-482C-9FEF-0069130D9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9</Pages>
  <Words>1320</Words>
  <Characters>7261</Characters>
  <Application>Microsoft Office Word</Application>
  <DocSecurity>0</DocSecurity>
  <Lines>60</Lines>
  <Paragraphs>17</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8564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20</cp:revision>
  <dcterms:created xsi:type="dcterms:W3CDTF">2016-04-19T09:33:00Z</dcterms:created>
  <dcterms:modified xsi:type="dcterms:W3CDTF">2017-02-01T09:43:00Z</dcterms:modified>
  <cp:category/>
</cp:coreProperties>
</file>